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661EC" w14:textId="19E9CE42" w:rsidR="00EB60F9" w:rsidRPr="007A395D" w:rsidRDefault="00EB60F9" w:rsidP="003842C4">
      <w:pPr>
        <w:pStyle w:val="En-tte"/>
        <w:tabs>
          <w:tab w:val="clear" w:pos="9639"/>
          <w:tab w:val="right" w:pos="5954"/>
        </w:tabs>
        <w:wordWrap w:val="0"/>
        <w:spacing w:after="240"/>
        <w:jc w:val="right"/>
        <w:rPr>
          <w:rFonts w:ascii="Calibri" w:hAnsi="Calibri"/>
        </w:rPr>
      </w:pPr>
      <w:bookmarkStart w:id="0" w:name="_Toc435389668"/>
      <w:bookmarkStart w:id="1" w:name="_Toc445153922"/>
      <w:bookmarkStart w:id="2" w:name="_Toc478323904"/>
      <w:bookmarkStart w:id="3" w:name="_Toc115256294"/>
      <w:bookmarkStart w:id="4" w:name="_Toc368665186"/>
      <w:bookmarkStart w:id="5" w:name="_Toc396600444"/>
      <w:r w:rsidRPr="007A395D">
        <w:rPr>
          <w:rFonts w:ascii="Calibri" w:hAnsi="Calibri"/>
        </w:rPr>
        <w:t xml:space="preserve">Input paper: </w:t>
      </w:r>
      <w:r w:rsidR="00E67722">
        <w:rPr>
          <w:rFonts w:ascii="Calibri" w:hAnsi="Calibri"/>
        </w:rPr>
        <w:t>ENAV</w:t>
      </w:r>
      <w:ins w:id="6" w:author="Jean-Francois Coutu" w:date="2022-10-03T14:09:00Z">
        <w:r w:rsidR="004C5BB2">
          <w:rPr>
            <w:rFonts w:ascii="Calibri" w:hAnsi="Calibri"/>
          </w:rPr>
          <w:t>31</w:t>
        </w:r>
      </w:ins>
      <w:del w:id="7" w:author="Jean-Francois Coutu" w:date="2022-10-03T14:09:00Z">
        <w:r w:rsidR="00E67722" w:rsidDel="004C5BB2">
          <w:rPr>
            <w:rFonts w:ascii="Calibri" w:hAnsi="Calibri"/>
          </w:rPr>
          <w:delText>2</w:delText>
        </w:r>
        <w:r w:rsidR="00747ED8" w:rsidDel="004C5BB2">
          <w:rPr>
            <w:rFonts w:ascii="Calibri" w:hAnsi="Calibri"/>
          </w:rPr>
          <w:delText>5</w:delText>
        </w:r>
      </w:del>
      <w:r w:rsidR="00747ED8">
        <w:rPr>
          <w:rFonts w:ascii="Calibri" w:hAnsi="Calibri"/>
        </w:rPr>
        <w:t>-X.X.XX</w:t>
      </w:r>
      <w:r w:rsidRPr="007A395D">
        <w:rPr>
          <w:rFonts w:ascii="Calibri" w:hAnsi="Calibri"/>
        </w:rPr>
        <w:t xml:space="preserve">  </w:t>
      </w:r>
      <w:r w:rsidR="003842C4">
        <w:rPr>
          <w:rFonts w:ascii="Calibri" w:hAnsi="Calibri"/>
        </w:rPr>
        <w:t xml:space="preserve"> </w:t>
      </w:r>
    </w:p>
    <w:p w14:paraId="7B97947D" w14:textId="77777777" w:rsidR="00EB60F9" w:rsidRPr="007A395D" w:rsidRDefault="00EB60F9" w:rsidP="00EB60F9">
      <w:pPr>
        <w:pStyle w:val="Corpsdetexte"/>
      </w:pPr>
    </w:p>
    <w:p w14:paraId="0128860F" w14:textId="77777777" w:rsidR="00EB60F9" w:rsidRPr="007A395D" w:rsidRDefault="00EB60F9" w:rsidP="00EB60F9">
      <w:pPr>
        <w:pStyle w:val="Corpsdetexte"/>
      </w:pPr>
    </w:p>
    <w:p w14:paraId="0AABB0AA" w14:textId="77777777" w:rsidR="00EB60F9" w:rsidRPr="007A395D" w:rsidRDefault="00EB60F9" w:rsidP="00EB60F9">
      <w:pPr>
        <w:pStyle w:val="Corpsdetexte"/>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7A51A9C" w14:textId="7CD7766F" w:rsidR="00EB60F9" w:rsidRPr="007A395D" w:rsidRDefault="00EB60F9" w:rsidP="00EB60F9">
      <w:pPr>
        <w:pStyle w:val="Corpsdetexte"/>
        <w:rPr>
          <w:b/>
        </w:rPr>
      </w:pPr>
      <w:r w:rsidRPr="007A395D">
        <w:rPr>
          <w:b/>
        </w:rPr>
        <w:t>□</w:t>
      </w:r>
      <w:r w:rsidRPr="007A395D">
        <w:t xml:space="preserve">  ARM</w:t>
      </w:r>
      <w:r w:rsidRPr="007A395D">
        <w:tab/>
      </w:r>
      <w:r>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sidR="00E67722">
        <w:t>X</w:t>
      </w:r>
      <w:r w:rsidRPr="007A395D">
        <w:t xml:space="preserve">  Input</w:t>
      </w:r>
    </w:p>
    <w:p w14:paraId="13FAC880" w14:textId="475184DE" w:rsidR="00EB60F9" w:rsidRPr="007A395D" w:rsidRDefault="00E67722" w:rsidP="00EB60F9">
      <w:pPr>
        <w:pStyle w:val="Corpsdetexte"/>
      </w:pPr>
      <w:r w:rsidRPr="00E67722">
        <w:rPr>
          <w:rFonts w:asciiTheme="minorHAnsi" w:hAnsiTheme="minorHAnsi" w:cstheme="minorHAnsi"/>
          <w:b/>
        </w:rPr>
        <w:t>X</w:t>
      </w:r>
      <w:r w:rsidR="00EB60F9" w:rsidRPr="00E67722">
        <w:rPr>
          <w:rFonts w:asciiTheme="minorHAnsi" w:hAnsiTheme="minorHAnsi" w:cstheme="minorHAnsi"/>
        </w:rPr>
        <w:t xml:space="preserve"> </w:t>
      </w:r>
      <w:r w:rsidR="00EB60F9" w:rsidRPr="007A395D">
        <w:t xml:space="preserve"> ENAV</w:t>
      </w:r>
      <w:r w:rsidR="00EB60F9" w:rsidRPr="007A395D">
        <w:rPr>
          <w:b/>
        </w:rPr>
        <w:tab/>
        <w:t>□</w:t>
      </w:r>
      <w:r w:rsidR="00EB60F9" w:rsidRPr="007A395D">
        <w:t xml:space="preserve">  VTS</w:t>
      </w:r>
      <w:r w:rsidR="00EB60F9" w:rsidRPr="007A395D">
        <w:tab/>
      </w:r>
      <w:r w:rsidR="00EB60F9" w:rsidRPr="007A395D">
        <w:tab/>
      </w:r>
      <w:r w:rsidR="00EB60F9" w:rsidRPr="007A395D">
        <w:tab/>
      </w:r>
      <w:r w:rsidR="00EB60F9" w:rsidRPr="007A395D">
        <w:tab/>
      </w:r>
      <w:r w:rsidR="00EB60F9" w:rsidRPr="007A395D">
        <w:tab/>
      </w:r>
      <w:r w:rsidR="00EB60F9" w:rsidRPr="007A395D">
        <w:tab/>
      </w:r>
      <w:r w:rsidR="00EB60F9" w:rsidRPr="007A395D">
        <w:tab/>
      </w:r>
      <w:r w:rsidR="00EB60F9">
        <w:tab/>
      </w:r>
      <w:r w:rsidR="00EB60F9" w:rsidRPr="007A395D">
        <w:rPr>
          <w:b/>
        </w:rPr>
        <w:t>□</w:t>
      </w:r>
      <w:r w:rsidR="00EB60F9" w:rsidRPr="007A395D">
        <w:t xml:space="preserve">  Information</w:t>
      </w:r>
    </w:p>
    <w:p w14:paraId="16EA8F13" w14:textId="77777777" w:rsidR="00EB60F9" w:rsidRPr="007A395D" w:rsidRDefault="00EB60F9" w:rsidP="00EB60F9">
      <w:pPr>
        <w:pStyle w:val="Corpsdetexte"/>
      </w:pPr>
    </w:p>
    <w:p w14:paraId="3F7F84B3" w14:textId="0115CB11" w:rsidR="00EB60F9" w:rsidRPr="007A395D" w:rsidRDefault="00EB60F9" w:rsidP="00EB60F9">
      <w:pPr>
        <w:pStyle w:val="Corpsdetexte"/>
      </w:pPr>
      <w:r w:rsidRPr="007A395D">
        <w:t xml:space="preserve">Agenda item </w:t>
      </w:r>
      <w:r w:rsidRPr="007A395D">
        <w:rPr>
          <w:rStyle w:val="Appelnotedebasdep"/>
          <w:vertAlign w:val="superscript"/>
        </w:rPr>
        <w:footnoteReference w:id="1"/>
      </w:r>
      <w:r w:rsidRPr="007A395D">
        <w:tab/>
      </w:r>
      <w:r>
        <w:t>(from agenda)</w:t>
      </w:r>
      <w:r>
        <w:tab/>
      </w:r>
      <w:r w:rsidRPr="007A395D">
        <w:tab/>
      </w:r>
      <w:r w:rsidRPr="007A395D">
        <w:tab/>
      </w:r>
      <w:r w:rsidR="00747ED8">
        <w:rPr>
          <w:rFonts w:asciiTheme="minorHAnsi" w:eastAsia="SimSun" w:hAnsiTheme="minorHAnsi" w:cstheme="minorHAnsi"/>
          <w:lang w:eastAsia="zh-CN"/>
        </w:rPr>
        <w:t>x</w:t>
      </w:r>
    </w:p>
    <w:p w14:paraId="1A1294BB" w14:textId="77777777" w:rsidR="00EB60F9" w:rsidRDefault="00EB60F9" w:rsidP="00EB60F9">
      <w:pPr>
        <w:pStyle w:val="Corpsdetexte"/>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5E08B45" w14:textId="77777777" w:rsidR="00EB60F9" w:rsidRPr="007A395D" w:rsidRDefault="00EB60F9" w:rsidP="00EB60F9">
      <w:pPr>
        <w:pStyle w:val="Corpsdetexte"/>
      </w:pPr>
      <w:r>
        <w:t>Working Group</w:t>
      </w:r>
      <w:r>
        <w:tab/>
      </w:r>
      <w:r>
        <w:tab/>
      </w:r>
      <w:r>
        <w:tab/>
      </w:r>
      <w:r>
        <w:tab/>
      </w:r>
      <w:r>
        <w:tab/>
        <w:t>WG 2</w:t>
      </w:r>
    </w:p>
    <w:p w14:paraId="224BBEE5" w14:textId="0732C0DE" w:rsidR="00EB60F9" w:rsidRDefault="00EB60F9" w:rsidP="00EB60F9">
      <w:pPr>
        <w:pStyle w:val="Corpsdetexte"/>
        <w:rPr>
          <w:rFonts w:ascii="SimSun" w:eastAsia="SimSun" w:hAnsi="SimSun" w:cs="SimSun"/>
          <w:lang w:eastAsia="zh-CN"/>
        </w:rPr>
      </w:pPr>
      <w:r w:rsidRPr="007A395D">
        <w:t>Author(s) / Submitter(s)</w:t>
      </w:r>
      <w:r w:rsidRPr="007A395D">
        <w:tab/>
      </w:r>
      <w:r w:rsidRPr="007A395D">
        <w:tab/>
      </w:r>
      <w:r w:rsidRPr="007A395D">
        <w:tab/>
      </w:r>
      <w:r>
        <w:tab/>
      </w:r>
      <w:r w:rsidR="00747ED8">
        <w:t>Canadian Coast Guard (Jean-Francois Coutu)</w:t>
      </w:r>
    </w:p>
    <w:p w14:paraId="4B1E712B" w14:textId="415BCBB1" w:rsidR="00E54338" w:rsidRDefault="00E54338" w:rsidP="00EB60F9">
      <w:pPr>
        <w:pStyle w:val="Corpsdetexte"/>
        <w:rPr>
          <w:rFonts w:ascii="SimSun" w:eastAsia="SimSun" w:hAnsi="SimSun" w:cs="SimSun"/>
          <w:lang w:eastAsia="zh-CN"/>
        </w:rPr>
      </w:pPr>
      <w:r>
        <w:rPr>
          <w:rFonts w:ascii="SimSun" w:eastAsia="SimSun" w:hAnsi="SimSun" w:cs="SimSun" w:hint="eastAsia"/>
          <w:lang w:eastAsia="zh-CN"/>
        </w:rPr>
        <w:t xml:space="preserve"> </w:t>
      </w:r>
      <w:r>
        <w:rPr>
          <w:rFonts w:ascii="SimSun" w:eastAsia="SimSun" w:hAnsi="SimSun" w:cs="SimSun"/>
          <w:lang w:eastAsia="zh-CN"/>
        </w:rPr>
        <w:t xml:space="preserve">                                     </w:t>
      </w:r>
      <w:r w:rsidRPr="00200EC4">
        <w:t xml:space="preserve"> </w:t>
      </w:r>
      <w:r w:rsidR="00200EC4">
        <w:t xml:space="preserve"> </w:t>
      </w:r>
      <w:r w:rsidR="001D3FDB">
        <w:t xml:space="preserve"> </w:t>
      </w:r>
    </w:p>
    <w:p w14:paraId="5C849BAF" w14:textId="77777777" w:rsidR="00E54338" w:rsidRPr="00200EC4" w:rsidRDefault="00E54338" w:rsidP="00EB60F9">
      <w:pPr>
        <w:pStyle w:val="Corpsdetexte"/>
        <w:rPr>
          <w:color w:val="FF0000"/>
          <w:lang w:eastAsia="zh-CN"/>
        </w:rPr>
      </w:pPr>
    </w:p>
    <w:p w14:paraId="4EE70F16" w14:textId="77777777" w:rsidR="00EB60F9" w:rsidRPr="00EB60F9" w:rsidRDefault="00EB60F9" w:rsidP="00EB60F9">
      <w:pPr>
        <w:pStyle w:val="Corpsdetexte"/>
        <w:rPr>
          <w:lang w:eastAsia="zh-CN"/>
        </w:rPr>
      </w:pPr>
    </w:p>
    <w:p w14:paraId="0F634B90" w14:textId="0856EC23" w:rsidR="00E54338" w:rsidRPr="00200EC4" w:rsidRDefault="00EB60F9" w:rsidP="00200EC4">
      <w:pPr>
        <w:pStyle w:val="Titre"/>
        <w:rPr>
          <w:color w:val="00558C"/>
        </w:rPr>
      </w:pPr>
      <w:del w:id="8" w:author="Jean-Francois Coutu" w:date="2022-10-03T14:12:00Z">
        <w:r w:rsidDel="00EE62FD">
          <w:rPr>
            <w:color w:val="00558C"/>
          </w:rPr>
          <w:delText xml:space="preserve">Initial </w:delText>
        </w:r>
      </w:del>
      <w:r>
        <w:rPr>
          <w:color w:val="00558C"/>
        </w:rPr>
        <w:t xml:space="preserve">Assessment of </w:t>
      </w:r>
      <w:r w:rsidR="00747ED8">
        <w:rPr>
          <w:color w:val="00558C"/>
        </w:rPr>
        <w:t>LEO satellite constellations</w:t>
      </w:r>
      <w:r w:rsidR="00E54338">
        <w:rPr>
          <w:color w:val="00558C"/>
        </w:rPr>
        <w:t xml:space="preserve"> </w:t>
      </w:r>
    </w:p>
    <w:bookmarkEnd w:id="0"/>
    <w:bookmarkEnd w:id="1"/>
    <w:bookmarkEnd w:id="2"/>
    <w:p w14:paraId="3D442445" w14:textId="4A18B93A" w:rsidR="00200EC4" w:rsidRPr="00200EC4" w:rsidRDefault="00183401" w:rsidP="000D65D9">
      <w:pPr>
        <w:pStyle w:val="Titre1"/>
        <w:numPr>
          <w:ilvl w:val="0"/>
          <w:numId w:val="34"/>
        </w:numPr>
        <w:rPr>
          <w:rFonts w:asciiTheme="minorHAnsi" w:hAnsiTheme="minorHAnsi" w:cstheme="minorHAnsi"/>
        </w:rPr>
      </w:pPr>
      <w:r w:rsidRPr="00D36B74">
        <w:rPr>
          <w:rFonts w:asciiTheme="minorHAnsi" w:hAnsiTheme="minorHAnsi" w:cstheme="minorHAnsi"/>
        </w:rPr>
        <w:t>Introduction</w:t>
      </w:r>
    </w:p>
    <w:p w14:paraId="1CAB24E5" w14:textId="1EBD9630" w:rsidR="00200EC4" w:rsidRDefault="00200EC4" w:rsidP="00200EC4">
      <w:pPr>
        <w:rPr>
          <w:rFonts w:asciiTheme="minorHAnsi" w:hAnsiTheme="minorHAnsi" w:cstheme="minorHAnsi"/>
        </w:rPr>
      </w:pPr>
      <w:r w:rsidRPr="00E67722">
        <w:rPr>
          <w:rFonts w:asciiTheme="minorHAnsi" w:hAnsiTheme="minorHAnsi" w:cstheme="minorHAnsi"/>
        </w:rPr>
        <w:t>At the ENAV 2</w:t>
      </w:r>
      <w:r w:rsidR="00747ED8">
        <w:rPr>
          <w:rFonts w:asciiTheme="minorHAnsi" w:hAnsiTheme="minorHAnsi" w:cstheme="minorHAnsi"/>
        </w:rPr>
        <w:t xml:space="preserve">4 </w:t>
      </w:r>
      <w:r w:rsidRPr="00E67722">
        <w:rPr>
          <w:rFonts w:asciiTheme="minorHAnsi" w:hAnsiTheme="minorHAnsi" w:cstheme="minorHAnsi"/>
        </w:rPr>
        <w:t xml:space="preserve">meeting, </w:t>
      </w:r>
      <w:r w:rsidR="00747ED8">
        <w:rPr>
          <w:rFonts w:asciiTheme="minorHAnsi" w:hAnsiTheme="minorHAnsi" w:cstheme="minorHAnsi"/>
        </w:rPr>
        <w:t>WG2 identified LEO satellite constellations as a potenti</w:t>
      </w:r>
      <w:r w:rsidR="007D7365">
        <w:rPr>
          <w:rFonts w:asciiTheme="minorHAnsi" w:hAnsiTheme="minorHAnsi" w:cstheme="minorHAnsi"/>
        </w:rPr>
        <w:t>al technology to consider for e-n</w:t>
      </w:r>
      <w:r w:rsidR="00747ED8">
        <w:rPr>
          <w:rFonts w:asciiTheme="minorHAnsi" w:hAnsiTheme="minorHAnsi" w:cstheme="minorHAnsi"/>
        </w:rPr>
        <w:t>avigation purposes. C</w:t>
      </w:r>
      <w:r w:rsidR="007D7365">
        <w:rPr>
          <w:rFonts w:asciiTheme="minorHAnsi" w:hAnsiTheme="minorHAnsi" w:cstheme="minorHAnsi"/>
        </w:rPr>
        <w:t xml:space="preserve">anadian </w:t>
      </w:r>
      <w:r w:rsidR="00747ED8">
        <w:rPr>
          <w:rFonts w:asciiTheme="minorHAnsi" w:hAnsiTheme="minorHAnsi" w:cstheme="minorHAnsi"/>
        </w:rPr>
        <w:t>C</w:t>
      </w:r>
      <w:r w:rsidR="007D7365">
        <w:rPr>
          <w:rFonts w:asciiTheme="minorHAnsi" w:hAnsiTheme="minorHAnsi" w:cstheme="minorHAnsi"/>
        </w:rPr>
        <w:t xml:space="preserve">oast </w:t>
      </w:r>
      <w:r w:rsidR="00747ED8">
        <w:rPr>
          <w:rFonts w:asciiTheme="minorHAnsi" w:hAnsiTheme="minorHAnsi" w:cstheme="minorHAnsi"/>
        </w:rPr>
        <w:t>G</w:t>
      </w:r>
      <w:r w:rsidR="007D7365">
        <w:rPr>
          <w:rFonts w:asciiTheme="minorHAnsi" w:hAnsiTheme="minorHAnsi" w:cstheme="minorHAnsi"/>
        </w:rPr>
        <w:t>uard</w:t>
      </w:r>
      <w:r w:rsidR="00747ED8">
        <w:rPr>
          <w:rFonts w:asciiTheme="minorHAnsi" w:hAnsiTheme="minorHAnsi" w:cstheme="minorHAnsi"/>
        </w:rPr>
        <w:t xml:space="preserve"> has volunteered to provide an initial assessment of the technology for consideration by WG2 at eNav25.</w:t>
      </w:r>
    </w:p>
    <w:p w14:paraId="38B3C8F4" w14:textId="77777777" w:rsidR="00E67722" w:rsidRPr="00E67722" w:rsidRDefault="00E67722" w:rsidP="00200EC4">
      <w:pPr>
        <w:rPr>
          <w:rFonts w:asciiTheme="minorHAnsi" w:hAnsiTheme="minorHAnsi" w:cstheme="minorHAnsi"/>
        </w:rPr>
      </w:pPr>
    </w:p>
    <w:p w14:paraId="4BB0DB74" w14:textId="77777777" w:rsidR="008668D1" w:rsidRDefault="008668D1" w:rsidP="00200EC4">
      <w:pPr>
        <w:rPr>
          <w:ins w:id="9" w:author="Jean-Francois Coutu" w:date="2022-10-03T13:41:00Z"/>
          <w:rFonts w:asciiTheme="minorHAnsi" w:hAnsiTheme="minorHAnsi" w:cstheme="minorHAnsi"/>
        </w:rPr>
      </w:pPr>
    </w:p>
    <w:p w14:paraId="5ADFD013" w14:textId="352C8E58" w:rsidR="008668D1" w:rsidRDefault="008668D1" w:rsidP="008668D1">
      <w:pPr>
        <w:rPr>
          <w:ins w:id="10" w:author="Jean-Francois Coutu" w:date="2022-10-03T13:41:00Z"/>
          <w:rFonts w:asciiTheme="minorHAnsi" w:hAnsiTheme="minorHAnsi" w:cstheme="minorHAnsi"/>
        </w:rPr>
      </w:pPr>
      <w:ins w:id="11" w:author="Jean-Francois Coutu" w:date="2022-10-03T13:41:00Z">
        <w:r>
          <w:rPr>
            <w:rFonts w:asciiTheme="minorHAnsi" w:hAnsiTheme="minorHAnsi" w:cstheme="minorHAnsi"/>
          </w:rPr>
          <w:t>After ENAV30, October 2022, the Canadian Coast Guard provided an update</w:t>
        </w:r>
      </w:ins>
      <w:ins w:id="12" w:author="Jean-Francois Coutu" w:date="2022-10-03T14:09:00Z">
        <w:r w:rsidR="004C5BB2">
          <w:rPr>
            <w:rFonts w:asciiTheme="minorHAnsi" w:hAnsiTheme="minorHAnsi" w:cstheme="minorHAnsi"/>
          </w:rPr>
          <w:t xml:space="preserve"> to this document and recommends that the review of this technology be </w:t>
        </w:r>
      </w:ins>
      <w:ins w:id="13" w:author="Jean-Francois Coutu" w:date="2022-10-03T14:11:00Z">
        <w:r w:rsidR="00CE575A">
          <w:rPr>
            <w:rFonts w:asciiTheme="minorHAnsi" w:hAnsiTheme="minorHAnsi" w:cstheme="minorHAnsi"/>
          </w:rPr>
          <w:t>resumed</w:t>
        </w:r>
      </w:ins>
      <w:ins w:id="14" w:author="Jean-Francois Coutu" w:date="2022-10-03T14:09:00Z">
        <w:r w:rsidR="004C5BB2">
          <w:rPr>
            <w:rFonts w:asciiTheme="minorHAnsi" w:hAnsiTheme="minorHAnsi" w:cstheme="minorHAnsi"/>
          </w:rPr>
          <w:t xml:space="preserve"> by WG</w:t>
        </w:r>
      </w:ins>
      <w:ins w:id="15" w:author="Jean-Francois Coutu" w:date="2022-10-03T14:10:00Z">
        <w:r w:rsidR="004C5BB2">
          <w:rPr>
            <w:rFonts w:asciiTheme="minorHAnsi" w:hAnsiTheme="minorHAnsi" w:cstheme="minorHAnsi"/>
          </w:rPr>
          <w:t>2 as it was on hold since eNav25</w:t>
        </w:r>
      </w:ins>
      <w:ins w:id="16" w:author="Jean-Francois Coutu" w:date="2022-10-03T13:41:00Z">
        <w:r>
          <w:rPr>
            <w:rFonts w:asciiTheme="minorHAnsi" w:hAnsiTheme="minorHAnsi" w:cstheme="minorHAnsi"/>
          </w:rPr>
          <w:t>.</w:t>
        </w:r>
      </w:ins>
    </w:p>
    <w:p w14:paraId="11687E89" w14:textId="4456A97C" w:rsidR="008668D1" w:rsidRPr="00E67722" w:rsidRDefault="008668D1" w:rsidP="00200EC4">
      <w:pPr>
        <w:rPr>
          <w:rFonts w:asciiTheme="minorHAnsi" w:hAnsiTheme="minorHAnsi" w:cstheme="minorHAnsi"/>
        </w:rPr>
        <w:sectPr w:rsidR="008668D1" w:rsidRPr="00E67722" w:rsidSect="008C21C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67" w:footer="567" w:gutter="0"/>
          <w:cols w:space="708"/>
          <w:docGrid w:linePitch="360"/>
        </w:sectPr>
      </w:pPr>
    </w:p>
    <w:tbl>
      <w:tblPr>
        <w:tblW w:w="5016"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1186"/>
        <w:gridCol w:w="2214"/>
        <w:gridCol w:w="3281"/>
        <w:gridCol w:w="3325"/>
        <w:gridCol w:w="2746"/>
        <w:gridCol w:w="1855"/>
      </w:tblGrid>
      <w:tr w:rsidR="001D3FDB" w:rsidRPr="005A0DE1" w14:paraId="732838F9" w14:textId="77777777" w:rsidTr="009A519E">
        <w:trPr>
          <w:cantSplit/>
          <w:trHeight w:val="1299"/>
          <w:tblHeader/>
        </w:trPr>
        <w:tc>
          <w:tcPr>
            <w:tcW w:w="406" w:type="pct"/>
            <w:vMerge w:val="restart"/>
            <w:shd w:val="clear" w:color="auto" w:fill="365F91"/>
            <w:vAlign w:val="center"/>
          </w:tcPr>
          <w:p w14:paraId="505E8261" w14:textId="77777777" w:rsidR="001D3FDB" w:rsidRPr="005A0DE1" w:rsidRDefault="001D3FDB" w:rsidP="009A519E">
            <w:pPr>
              <w:keepNext/>
              <w:keepLines/>
              <w:spacing w:before="60" w:after="60"/>
              <w:rPr>
                <w:rFonts w:ascii="Calibri" w:hAnsi="Calibri"/>
                <w:b/>
                <w:bCs/>
                <w:color w:val="FFFFFF"/>
                <w:sz w:val="18"/>
                <w:szCs w:val="18"/>
              </w:rPr>
            </w:pPr>
          </w:p>
        </w:tc>
        <w:tc>
          <w:tcPr>
            <w:tcW w:w="758" w:type="pct"/>
            <w:vMerge w:val="restart"/>
            <w:shd w:val="clear" w:color="auto" w:fill="365F91"/>
            <w:vAlign w:val="center"/>
          </w:tcPr>
          <w:p w14:paraId="54BCB4AE" w14:textId="77777777" w:rsidR="001D3FDB" w:rsidRPr="005A0DE1" w:rsidRDefault="001D3FDB" w:rsidP="009A519E">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2261" w:type="pct"/>
            <w:gridSpan w:val="2"/>
            <w:shd w:val="clear" w:color="auto" w:fill="365F91"/>
            <w:vAlign w:val="center"/>
          </w:tcPr>
          <w:p w14:paraId="666C5133" w14:textId="77777777" w:rsidR="001D3FDB"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Technology Candidate Response</w:t>
            </w:r>
          </w:p>
        </w:tc>
        <w:tc>
          <w:tcPr>
            <w:tcW w:w="940" w:type="pct"/>
            <w:shd w:val="clear" w:color="auto" w:fill="365F91"/>
          </w:tcPr>
          <w:p w14:paraId="6473F122" w14:textId="77777777" w:rsidR="001D3FDB" w:rsidRDefault="001D3FDB" w:rsidP="009A519E">
            <w:pPr>
              <w:keepNext/>
              <w:keepLines/>
              <w:spacing w:before="60" w:after="60"/>
              <w:jc w:val="center"/>
              <w:rPr>
                <w:rFonts w:ascii="Calibri" w:hAnsi="Calibri"/>
                <w:b/>
                <w:bCs/>
                <w:color w:val="FFFFFF"/>
                <w:sz w:val="18"/>
                <w:szCs w:val="18"/>
              </w:rPr>
            </w:pPr>
          </w:p>
          <w:p w14:paraId="4EF69CDD" w14:textId="77777777" w:rsidR="001D3FDB" w:rsidRDefault="001D3FDB" w:rsidP="009A519E">
            <w:pPr>
              <w:keepNext/>
              <w:keepLines/>
              <w:spacing w:before="60" w:after="60"/>
              <w:jc w:val="center"/>
              <w:rPr>
                <w:rFonts w:ascii="Calibri" w:hAnsi="Calibri"/>
                <w:b/>
                <w:bCs/>
                <w:color w:val="FFFFFF"/>
                <w:sz w:val="18"/>
                <w:szCs w:val="18"/>
              </w:rPr>
            </w:pPr>
          </w:p>
          <w:p w14:paraId="65EC9942" w14:textId="77777777" w:rsidR="001D3FDB"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 Response</w:t>
            </w:r>
          </w:p>
        </w:tc>
        <w:tc>
          <w:tcPr>
            <w:tcW w:w="63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1D3FDB" w:rsidRPr="00B54EC5" w14:paraId="5F753051" w14:textId="77777777" w:rsidTr="009A519E">
              <w:trPr>
                <w:cantSplit/>
                <w:trHeight w:val="1146"/>
              </w:trPr>
              <w:tc>
                <w:tcPr>
                  <w:tcW w:w="1653" w:type="pct"/>
                  <w:shd w:val="clear" w:color="auto" w:fill="92D050"/>
                </w:tcPr>
                <w:p w14:paraId="40C0640D" w14:textId="77777777" w:rsidR="001D3FDB" w:rsidRPr="00B54EC5" w:rsidRDefault="001D3FDB" w:rsidP="009A519E">
                  <w:pPr>
                    <w:keepNext/>
                    <w:keepLines/>
                    <w:tabs>
                      <w:tab w:val="center" w:pos="500"/>
                    </w:tabs>
                    <w:spacing w:before="60" w:after="60"/>
                    <w:jc w:val="center"/>
                    <w:rPr>
                      <w:rFonts w:ascii="Calibri" w:hAnsi="Calibri"/>
                      <w:b/>
                      <w:bCs/>
                      <w:sz w:val="18"/>
                      <w:szCs w:val="18"/>
                    </w:rPr>
                  </w:pPr>
                  <w:r w:rsidRPr="00B54EC5">
                    <w:rPr>
                      <w:rFonts w:ascii="Calibri" w:hAnsi="Calibri"/>
                      <w:b/>
                      <w:bCs/>
                      <w:sz w:val="18"/>
                      <w:szCs w:val="18"/>
                    </w:rPr>
                    <w:t>Green</w:t>
                  </w:r>
                </w:p>
              </w:tc>
              <w:tc>
                <w:tcPr>
                  <w:tcW w:w="1728" w:type="pct"/>
                  <w:shd w:val="clear" w:color="auto" w:fill="FFFF00"/>
                </w:tcPr>
                <w:p w14:paraId="2FCB0FDB" w14:textId="77777777" w:rsidR="001D3FDB" w:rsidRPr="00B54EC5" w:rsidRDefault="001D3FDB" w:rsidP="009A519E">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shd w:val="clear" w:color="auto" w:fill="FF0000"/>
                </w:tcPr>
                <w:p w14:paraId="1C2C02D4" w14:textId="77777777" w:rsidR="001D3FDB" w:rsidRPr="00B54EC5" w:rsidRDefault="001D3FDB" w:rsidP="009A519E">
                  <w:pPr>
                    <w:keepNext/>
                    <w:keepLines/>
                    <w:spacing w:before="60" w:after="60"/>
                    <w:jc w:val="center"/>
                    <w:rPr>
                      <w:rFonts w:ascii="Calibri" w:hAnsi="Calibri"/>
                      <w:b/>
                      <w:bCs/>
                      <w:sz w:val="18"/>
                      <w:szCs w:val="18"/>
                    </w:rPr>
                  </w:pPr>
                  <w:r w:rsidRPr="00B54EC5">
                    <w:rPr>
                      <w:rFonts w:ascii="Calibri" w:hAnsi="Calibri"/>
                      <w:b/>
                      <w:bCs/>
                      <w:sz w:val="18"/>
                      <w:szCs w:val="18"/>
                    </w:rPr>
                    <w:t>Red</w:t>
                  </w:r>
                </w:p>
              </w:tc>
            </w:tr>
          </w:tbl>
          <w:p w14:paraId="2DCB8132" w14:textId="77777777" w:rsidR="001D3FDB" w:rsidRDefault="001D3FDB" w:rsidP="009A519E">
            <w:pPr>
              <w:keepNext/>
              <w:keepLines/>
              <w:spacing w:before="60" w:after="60"/>
              <w:jc w:val="center"/>
              <w:rPr>
                <w:rFonts w:ascii="Calibri" w:hAnsi="Calibri"/>
                <w:b/>
                <w:bCs/>
                <w:color w:val="FFFFFF"/>
                <w:sz w:val="18"/>
                <w:szCs w:val="18"/>
              </w:rPr>
            </w:pPr>
          </w:p>
        </w:tc>
      </w:tr>
      <w:tr w:rsidR="001D3FDB" w:rsidRPr="005A0DE1" w14:paraId="30BCE552" w14:textId="77777777" w:rsidTr="009A519E">
        <w:trPr>
          <w:cantSplit/>
          <w:trHeight w:val="128"/>
        </w:trPr>
        <w:tc>
          <w:tcPr>
            <w:tcW w:w="406" w:type="pct"/>
            <w:vMerge/>
            <w:shd w:val="clear" w:color="auto" w:fill="365F91"/>
          </w:tcPr>
          <w:p w14:paraId="691E922E" w14:textId="77777777" w:rsidR="001D3FDB" w:rsidRPr="005A0DE1" w:rsidRDefault="001D3FDB" w:rsidP="009A519E">
            <w:pPr>
              <w:keepNext/>
              <w:keepLines/>
              <w:spacing w:before="60" w:after="60"/>
              <w:rPr>
                <w:rFonts w:ascii="Calibri" w:hAnsi="Calibri"/>
                <w:b/>
                <w:bCs/>
                <w:color w:val="FFFFFF"/>
                <w:sz w:val="18"/>
                <w:szCs w:val="18"/>
              </w:rPr>
            </w:pPr>
          </w:p>
        </w:tc>
        <w:tc>
          <w:tcPr>
            <w:tcW w:w="758" w:type="pct"/>
            <w:vMerge/>
            <w:shd w:val="clear" w:color="auto" w:fill="365F91"/>
          </w:tcPr>
          <w:p w14:paraId="54DAD3F0" w14:textId="77777777" w:rsidR="001D3FDB" w:rsidRPr="005A0DE1" w:rsidRDefault="001D3FDB" w:rsidP="009A519E">
            <w:pPr>
              <w:keepNext/>
              <w:keepLines/>
              <w:spacing w:before="60" w:after="60"/>
              <w:jc w:val="center"/>
              <w:rPr>
                <w:rFonts w:ascii="Calibri" w:hAnsi="Calibri"/>
                <w:b/>
                <w:bCs/>
                <w:color w:val="FFFFFF"/>
                <w:sz w:val="18"/>
                <w:szCs w:val="18"/>
              </w:rPr>
            </w:pPr>
          </w:p>
        </w:tc>
        <w:tc>
          <w:tcPr>
            <w:tcW w:w="1123" w:type="pct"/>
            <w:shd w:val="clear" w:color="auto" w:fill="365F91"/>
          </w:tcPr>
          <w:p w14:paraId="6A01873C" w14:textId="77777777" w:rsidR="001D3FDB" w:rsidRPr="005A0DE1"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Infrastructure</w:t>
            </w:r>
          </w:p>
        </w:tc>
        <w:tc>
          <w:tcPr>
            <w:tcW w:w="1138" w:type="pct"/>
            <w:shd w:val="clear" w:color="auto" w:fill="365F91"/>
          </w:tcPr>
          <w:p w14:paraId="57ADFBF6" w14:textId="77777777" w:rsidR="001D3FDB" w:rsidRPr="005A0DE1"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User</w:t>
            </w:r>
          </w:p>
        </w:tc>
        <w:tc>
          <w:tcPr>
            <w:tcW w:w="940" w:type="pct"/>
            <w:shd w:val="clear" w:color="auto" w:fill="365F91"/>
          </w:tcPr>
          <w:p w14:paraId="48A7ED2D" w14:textId="77777777" w:rsidR="001D3FDB" w:rsidRPr="005A0DE1" w:rsidRDefault="001D3FDB" w:rsidP="009A519E">
            <w:pPr>
              <w:keepNext/>
              <w:keepLines/>
              <w:spacing w:before="60" w:after="60"/>
              <w:jc w:val="center"/>
              <w:rPr>
                <w:rFonts w:ascii="Calibri" w:hAnsi="Calibri"/>
                <w:b/>
                <w:bCs/>
                <w:color w:val="FFFFFF"/>
                <w:sz w:val="18"/>
                <w:szCs w:val="18"/>
              </w:rPr>
            </w:pPr>
          </w:p>
        </w:tc>
        <w:tc>
          <w:tcPr>
            <w:tcW w:w="635" w:type="pct"/>
            <w:shd w:val="clear" w:color="auto" w:fill="365F91"/>
          </w:tcPr>
          <w:p w14:paraId="6D42A4E5" w14:textId="77777777" w:rsidR="001D3FDB" w:rsidRPr="005A0DE1"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Status</w:t>
            </w:r>
          </w:p>
        </w:tc>
      </w:tr>
      <w:tr w:rsidR="001D3FDB" w:rsidRPr="005A0DE1" w14:paraId="27D844C5" w14:textId="77777777" w:rsidTr="009A519E">
        <w:trPr>
          <w:cantSplit/>
        </w:trPr>
        <w:tc>
          <w:tcPr>
            <w:tcW w:w="406" w:type="pct"/>
            <w:shd w:val="clear" w:color="auto" w:fill="FFFFFF" w:themeFill="background1"/>
            <w:vAlign w:val="center"/>
          </w:tcPr>
          <w:p w14:paraId="59B645A4"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409A9007" w14:textId="77777777" w:rsidR="001D3FDB" w:rsidRPr="005A0DE1" w:rsidRDefault="001D3FDB" w:rsidP="009A519E">
            <w:pPr>
              <w:keepLines/>
              <w:spacing w:beforeLines="60" w:before="144" w:afterLines="60" w:after="144"/>
              <w:rPr>
                <w:rFonts w:ascii="Calibri" w:hAnsi="Calibri" w:cs="Calibri"/>
                <w:sz w:val="18"/>
                <w:szCs w:val="18"/>
              </w:rPr>
            </w:pPr>
            <w:r w:rsidRPr="00A81B10">
              <w:rPr>
                <w:rFonts w:ascii="Calibri" w:hAnsi="Calibri" w:cs="Calibri"/>
                <w:sz w:val="18"/>
                <w:szCs w:val="18"/>
              </w:rPr>
              <w:t>Where has the referral come from?</w:t>
            </w:r>
          </w:p>
        </w:tc>
        <w:tc>
          <w:tcPr>
            <w:tcW w:w="2261" w:type="pct"/>
            <w:gridSpan w:val="2"/>
            <w:shd w:val="clear" w:color="auto" w:fill="FFFFFF" w:themeFill="background1"/>
            <w:vAlign w:val="center"/>
          </w:tcPr>
          <w:p w14:paraId="04942228" w14:textId="5F6E9CE3" w:rsidR="001D3FDB" w:rsidRPr="00A61206" w:rsidRDefault="00747ED8" w:rsidP="009A519E">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Internal, eNav WG2</w:t>
            </w:r>
          </w:p>
        </w:tc>
        <w:tc>
          <w:tcPr>
            <w:tcW w:w="940" w:type="pct"/>
            <w:shd w:val="clear" w:color="auto" w:fill="FFFFFF" w:themeFill="background1"/>
          </w:tcPr>
          <w:p w14:paraId="41EF0231"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0933EB58"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0610FA6" w14:textId="77777777" w:rsidTr="009A519E">
        <w:trPr>
          <w:cantSplit/>
        </w:trPr>
        <w:tc>
          <w:tcPr>
            <w:tcW w:w="406" w:type="pct"/>
            <w:shd w:val="clear" w:color="auto" w:fill="FFFFFF" w:themeFill="background1"/>
            <w:vAlign w:val="center"/>
          </w:tcPr>
          <w:p w14:paraId="2ED2FD14"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6F43B4FD" w14:textId="77777777" w:rsidR="001D3FDB" w:rsidRPr="00A81B10" w:rsidRDefault="001D3FDB"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 xml:space="preserve">Name of technology and product name </w:t>
            </w:r>
          </w:p>
        </w:tc>
        <w:tc>
          <w:tcPr>
            <w:tcW w:w="1123" w:type="pct"/>
            <w:shd w:val="clear" w:color="auto" w:fill="FFFFFF" w:themeFill="background1"/>
            <w:vAlign w:val="center"/>
          </w:tcPr>
          <w:p w14:paraId="6B48AC45" w14:textId="77777777" w:rsidR="001D3FDB" w:rsidRDefault="00747ED8" w:rsidP="009A519E">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Low Earth Orbit (LEO) satellite constellations.</w:t>
            </w:r>
          </w:p>
          <w:p w14:paraId="5D4969F1" w14:textId="0B5F5B84" w:rsidR="00747ED8" w:rsidRDefault="00747ED8" w:rsidP="00747ED8">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 xml:space="preserve">Many service providers have announced their intentions of launching a LEO satellite constellation for general purpose digital communications, in particular to provide global Internet access. CCG has identified </w:t>
            </w:r>
            <w:ins w:id="17" w:author="Jean-Francois Coutu" w:date="2022-10-03T13:42:00Z">
              <w:r w:rsidR="008668D1">
                <w:rPr>
                  <w:rFonts w:ascii="Calibri" w:hAnsi="Calibri" w:cs="Calibri"/>
                  <w:sz w:val="18"/>
                  <w:szCs w:val="18"/>
                  <w:lang w:eastAsia="zh-CN"/>
                </w:rPr>
                <w:t>4</w:t>
              </w:r>
            </w:ins>
            <w:del w:id="18" w:author="Jean-Francois Coutu" w:date="2022-10-03T13:42:00Z">
              <w:r w:rsidR="006F1D38" w:rsidDel="008668D1">
                <w:rPr>
                  <w:rFonts w:ascii="Calibri" w:hAnsi="Calibri" w:cs="Calibri"/>
                  <w:sz w:val="18"/>
                  <w:szCs w:val="18"/>
                  <w:lang w:eastAsia="zh-CN"/>
                </w:rPr>
                <w:delText>5</w:delText>
              </w:r>
            </w:del>
            <w:r>
              <w:rPr>
                <w:rFonts w:ascii="Calibri" w:hAnsi="Calibri" w:cs="Calibri"/>
                <w:sz w:val="18"/>
                <w:szCs w:val="18"/>
                <w:lang w:eastAsia="zh-CN"/>
              </w:rPr>
              <w:t xml:space="preserve"> service providers with</w:t>
            </w:r>
            <w:r w:rsidR="006F1D38">
              <w:rPr>
                <w:rFonts w:ascii="Calibri" w:hAnsi="Calibri" w:cs="Calibri"/>
                <w:sz w:val="18"/>
                <w:szCs w:val="18"/>
                <w:lang w:eastAsia="zh-CN"/>
              </w:rPr>
              <w:t xml:space="preserve"> concrete high speed</w:t>
            </w:r>
            <w:r>
              <w:rPr>
                <w:rFonts w:ascii="Calibri" w:hAnsi="Calibri" w:cs="Calibri"/>
                <w:sz w:val="18"/>
                <w:szCs w:val="18"/>
                <w:lang w:eastAsia="zh-CN"/>
              </w:rPr>
              <w:t xml:space="preserve"> LEO projects: </w:t>
            </w:r>
          </w:p>
          <w:p w14:paraId="575DFDD9" w14:textId="2BA2799E" w:rsidR="00747ED8" w:rsidRDefault="00747ED8" w:rsidP="00747ED8">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Service Provider / Constellation</w:t>
            </w:r>
          </w:p>
          <w:p w14:paraId="505E4201" w14:textId="77777777" w:rsidR="006F1D38" w:rsidRDefault="006F1D38" w:rsidP="00747ED8">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 xml:space="preserve">Virgin/OneWeb, </w:t>
            </w:r>
          </w:p>
          <w:p w14:paraId="1CCBB459" w14:textId="77777777" w:rsidR="006F1D38" w:rsidRDefault="006F1D38" w:rsidP="00747ED8">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SpaceX/Starlink,</w:t>
            </w:r>
          </w:p>
          <w:p w14:paraId="4E2FD00B" w14:textId="2FA48B5A" w:rsidR="006F1D38" w:rsidRDefault="006F1D38" w:rsidP="00747ED8">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 xml:space="preserve">Amazon/Kuiper, </w:t>
            </w:r>
          </w:p>
          <w:p w14:paraId="3BD894BE" w14:textId="77777777" w:rsidR="006F1D38" w:rsidRDefault="006F1D38" w:rsidP="00747ED8">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 xml:space="preserve">Telesat/Telesat LEO, </w:t>
            </w:r>
          </w:p>
          <w:p w14:paraId="445EF904" w14:textId="77777777" w:rsidR="00747ED8" w:rsidRDefault="006F1D38" w:rsidP="00747ED8">
            <w:pPr>
              <w:keepLines/>
              <w:spacing w:beforeLines="60" w:before="144" w:afterLines="60" w:after="144"/>
              <w:jc w:val="both"/>
              <w:rPr>
                <w:ins w:id="19" w:author="Jean-Francois Coutu" w:date="2022-10-03T13:42:00Z"/>
                <w:rFonts w:ascii="Calibri" w:hAnsi="Calibri" w:cs="Calibri"/>
                <w:sz w:val="18"/>
                <w:szCs w:val="18"/>
                <w:lang w:eastAsia="zh-CN"/>
              </w:rPr>
            </w:pPr>
            <w:del w:id="20" w:author="Jean-Francois Coutu" w:date="2022-10-03T13:42:00Z">
              <w:r w:rsidDel="008668D1">
                <w:rPr>
                  <w:rFonts w:ascii="Calibri" w:hAnsi="Calibri" w:cs="Calibri"/>
                  <w:sz w:val="18"/>
                  <w:szCs w:val="18"/>
                  <w:lang w:eastAsia="zh-CN"/>
                </w:rPr>
                <w:delText>LeoSat/?</w:delText>
              </w:r>
            </w:del>
          </w:p>
          <w:p w14:paraId="13834E1E" w14:textId="2DB3546E" w:rsidR="008668D1" w:rsidRPr="005A0DE1" w:rsidRDefault="008668D1" w:rsidP="00747ED8">
            <w:pPr>
              <w:keepLines/>
              <w:spacing w:beforeLines="60" w:before="144" w:afterLines="60" w:after="144"/>
              <w:jc w:val="both"/>
              <w:rPr>
                <w:rFonts w:ascii="Calibri" w:hAnsi="Calibri" w:cs="Calibri"/>
                <w:sz w:val="18"/>
                <w:szCs w:val="18"/>
                <w:lang w:eastAsia="zh-CN"/>
              </w:rPr>
            </w:pPr>
            <w:ins w:id="21" w:author="Jean-Francois Coutu" w:date="2022-10-03T13:42:00Z">
              <w:r>
                <w:rPr>
                  <w:rFonts w:ascii="Calibri" w:hAnsi="Calibri" w:cs="Calibri"/>
                  <w:sz w:val="18"/>
                  <w:szCs w:val="18"/>
                  <w:lang w:eastAsia="zh-CN"/>
                </w:rPr>
                <w:t>SpaceX / Starlink is operational in 2022 and has started to provide service to some maritime users</w:t>
              </w:r>
            </w:ins>
            <w:ins w:id="22" w:author="Jean-Francois Coutu" w:date="2022-10-03T13:43:00Z">
              <w:r>
                <w:rPr>
                  <w:rFonts w:ascii="Calibri" w:hAnsi="Calibri" w:cs="Calibri"/>
                  <w:sz w:val="18"/>
                  <w:szCs w:val="18"/>
                  <w:lang w:eastAsia="zh-CN"/>
                </w:rPr>
                <w:t xml:space="preserve">. Coverage is currently limited to below 60  degrees latitude. Not all countries </w:t>
              </w:r>
            </w:ins>
            <w:ins w:id="23" w:author="Jean-Francois Coutu" w:date="2022-10-03T13:44:00Z">
              <w:r>
                <w:rPr>
                  <w:rFonts w:ascii="Calibri" w:hAnsi="Calibri" w:cs="Calibri"/>
                  <w:sz w:val="18"/>
                  <w:szCs w:val="18"/>
                  <w:lang w:eastAsia="zh-CN"/>
                </w:rPr>
                <w:t xml:space="preserve">regulators </w:t>
              </w:r>
            </w:ins>
            <w:ins w:id="24" w:author="Jean-Francois Coutu" w:date="2022-10-03T13:43:00Z">
              <w:r>
                <w:rPr>
                  <w:rFonts w:ascii="Calibri" w:hAnsi="Calibri" w:cs="Calibri"/>
                  <w:sz w:val="18"/>
                  <w:szCs w:val="18"/>
                  <w:lang w:eastAsia="zh-CN"/>
                </w:rPr>
                <w:t xml:space="preserve">have approved roaming mobile usage of the Starlink </w:t>
              </w:r>
            </w:ins>
            <w:ins w:id="25" w:author="Jean-Francois Coutu" w:date="2022-10-03T13:44:00Z">
              <w:r>
                <w:rPr>
                  <w:rFonts w:ascii="Calibri" w:hAnsi="Calibri" w:cs="Calibri"/>
                  <w:sz w:val="18"/>
                  <w:szCs w:val="18"/>
                  <w:lang w:eastAsia="zh-CN"/>
                </w:rPr>
                <w:t>constellation at this time.</w:t>
              </w:r>
            </w:ins>
          </w:p>
        </w:tc>
        <w:tc>
          <w:tcPr>
            <w:tcW w:w="1138" w:type="pct"/>
            <w:shd w:val="clear" w:color="auto" w:fill="FFFFFF" w:themeFill="background1"/>
            <w:vAlign w:val="center"/>
          </w:tcPr>
          <w:p w14:paraId="3F935E0E" w14:textId="77777777" w:rsidR="001D3FDB" w:rsidRDefault="00747ED8" w:rsidP="009A519E">
            <w:pPr>
              <w:keepLines/>
              <w:spacing w:beforeLines="60" w:before="144" w:afterLines="60" w:after="144"/>
              <w:jc w:val="both"/>
              <w:rPr>
                <w:ins w:id="26" w:author="Jean-Francois Coutu" w:date="2022-10-03T13:44:00Z"/>
                <w:rFonts w:ascii="Calibri" w:hAnsi="Calibri" w:cs="Calibri"/>
                <w:sz w:val="18"/>
                <w:szCs w:val="18"/>
                <w:lang w:eastAsia="zh-CN"/>
              </w:rPr>
            </w:pPr>
            <w:r>
              <w:rPr>
                <w:rFonts w:ascii="Calibri" w:hAnsi="Calibri" w:cs="Calibri"/>
                <w:sz w:val="18"/>
                <w:szCs w:val="18"/>
                <w:lang w:eastAsia="zh-CN"/>
              </w:rPr>
              <w:t>LEO satellite user terminal.</w:t>
            </w:r>
            <w:r w:rsidR="006F1D38">
              <w:rPr>
                <w:rFonts w:ascii="Calibri" w:hAnsi="Calibri" w:cs="Calibri"/>
                <w:sz w:val="18"/>
                <w:szCs w:val="18"/>
                <w:lang w:eastAsia="zh-CN"/>
              </w:rPr>
              <w:t xml:space="preserve"> </w:t>
            </w:r>
            <w:del w:id="27" w:author="Jean-Francois Coutu" w:date="2022-10-03T13:42:00Z">
              <w:r w:rsidR="006F1D38" w:rsidDel="008668D1">
                <w:rPr>
                  <w:rFonts w:ascii="Calibri" w:hAnsi="Calibri" w:cs="Calibri"/>
                  <w:sz w:val="18"/>
                  <w:szCs w:val="18"/>
                  <w:lang w:eastAsia="zh-CN"/>
                </w:rPr>
                <w:delText xml:space="preserve">Possible </w:delText>
              </w:r>
            </w:del>
            <w:r w:rsidR="006F1D38">
              <w:rPr>
                <w:rFonts w:ascii="Calibri" w:hAnsi="Calibri" w:cs="Calibri"/>
                <w:sz w:val="18"/>
                <w:szCs w:val="18"/>
                <w:lang w:eastAsia="zh-CN"/>
              </w:rPr>
              <w:t>Solid state user terminal under development.</w:t>
            </w:r>
          </w:p>
          <w:p w14:paraId="2F588049" w14:textId="60E692EE" w:rsidR="008668D1" w:rsidRPr="005A0DE1" w:rsidRDefault="008668D1" w:rsidP="009A519E">
            <w:pPr>
              <w:keepLines/>
              <w:spacing w:beforeLines="60" w:before="144" w:afterLines="60" w:after="144"/>
              <w:jc w:val="both"/>
              <w:rPr>
                <w:rFonts w:ascii="Calibri" w:hAnsi="Calibri" w:cs="Calibri"/>
                <w:sz w:val="18"/>
                <w:szCs w:val="18"/>
                <w:lang w:eastAsia="zh-CN"/>
              </w:rPr>
            </w:pPr>
            <w:ins w:id="28" w:author="Jean-Francois Coutu" w:date="2022-10-03T13:44:00Z">
              <w:r>
                <w:rPr>
                  <w:rFonts w:ascii="Calibri" w:hAnsi="Calibri" w:cs="Calibri"/>
                  <w:sz w:val="18"/>
                  <w:szCs w:val="18"/>
                  <w:lang w:eastAsia="zh-CN"/>
                </w:rPr>
                <w:t>Space X / Starlink has a solid state user terminal as well as a ruggedized version for maritime users.</w:t>
              </w:r>
            </w:ins>
          </w:p>
        </w:tc>
        <w:tc>
          <w:tcPr>
            <w:tcW w:w="940" w:type="pct"/>
            <w:shd w:val="clear" w:color="auto" w:fill="FFFFFF" w:themeFill="background1"/>
          </w:tcPr>
          <w:p w14:paraId="713E2A83" w14:textId="09F5B753" w:rsidR="001D3FDB" w:rsidRPr="00A61206"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8F1D40E"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44A3D073" w14:textId="77777777" w:rsidTr="009A519E">
        <w:trPr>
          <w:cantSplit/>
        </w:trPr>
        <w:tc>
          <w:tcPr>
            <w:tcW w:w="406" w:type="pct"/>
            <w:shd w:val="clear" w:color="auto" w:fill="FFFFFF" w:themeFill="background1"/>
            <w:vAlign w:val="center"/>
          </w:tcPr>
          <w:p w14:paraId="56A2492A"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2ADDC5D2" w14:textId="77777777" w:rsidR="001D3FDB" w:rsidRPr="00A81B10" w:rsidRDefault="001D3FDB" w:rsidP="009A519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1123" w:type="pct"/>
            <w:shd w:val="clear" w:color="auto" w:fill="FFFFFF" w:themeFill="background1"/>
            <w:vAlign w:val="center"/>
          </w:tcPr>
          <w:p w14:paraId="6BDF9B0C" w14:textId="7144968A" w:rsidR="001D3FDB" w:rsidRPr="003F5424" w:rsidRDefault="00321A02" w:rsidP="009A519E">
            <w:pPr>
              <w:keepLines/>
              <w:spacing w:beforeLines="60" w:before="144" w:afterLines="60" w:after="144"/>
              <w:jc w:val="both"/>
              <w:rPr>
                <w:rFonts w:ascii="Calibri" w:hAnsi="Calibri" w:cs="Calibri"/>
                <w:sz w:val="18"/>
                <w:szCs w:val="18"/>
              </w:rPr>
            </w:pPr>
            <w:r>
              <w:rPr>
                <w:rFonts w:ascii="Calibri" w:hAnsi="Calibri" w:cs="Calibri"/>
                <w:sz w:val="18"/>
                <w:szCs w:val="18"/>
              </w:rPr>
              <w:t>C</w:t>
            </w:r>
            <w:r w:rsidRPr="00321A02">
              <w:rPr>
                <w:rFonts w:ascii="Calibri" w:hAnsi="Calibri" w:cs="Calibri"/>
                <w:sz w:val="18"/>
                <w:szCs w:val="18"/>
              </w:rPr>
              <w:t xml:space="preserve">onstellation of Low Earth Orbit satellites that </w:t>
            </w:r>
            <w:del w:id="29" w:author="Jean-Francois Coutu" w:date="2022-10-03T13:45:00Z">
              <w:r w:rsidRPr="00321A02" w:rsidDel="008668D1">
                <w:rPr>
                  <w:rFonts w:ascii="Calibri" w:hAnsi="Calibri" w:cs="Calibri"/>
                  <w:sz w:val="18"/>
                  <w:szCs w:val="18"/>
                </w:rPr>
                <w:delText xml:space="preserve">will </w:delText>
              </w:r>
            </w:del>
            <w:r w:rsidRPr="00321A02">
              <w:rPr>
                <w:rFonts w:ascii="Calibri" w:hAnsi="Calibri" w:cs="Calibri"/>
                <w:sz w:val="18"/>
                <w:szCs w:val="18"/>
              </w:rPr>
              <w:t>provide</w:t>
            </w:r>
            <w:ins w:id="30" w:author="Jean-Francois Coutu" w:date="2022-10-03T13:45:00Z">
              <w:r w:rsidR="008668D1">
                <w:rPr>
                  <w:rFonts w:ascii="Calibri" w:hAnsi="Calibri" w:cs="Calibri"/>
                  <w:sz w:val="18"/>
                  <w:szCs w:val="18"/>
                </w:rPr>
                <w:t>s</w:t>
              </w:r>
            </w:ins>
            <w:r w:rsidRPr="00321A02">
              <w:rPr>
                <w:rFonts w:ascii="Calibri" w:hAnsi="Calibri" w:cs="Calibri"/>
                <w:sz w:val="18"/>
                <w:szCs w:val="18"/>
              </w:rPr>
              <w:t xml:space="preserve"> low-latency, high-speed broadband connectivity to unserved and underserved communities around the world</w:t>
            </w:r>
            <w:r>
              <w:rPr>
                <w:rFonts w:ascii="Calibri" w:hAnsi="Calibri" w:cs="Calibri"/>
                <w:sz w:val="18"/>
                <w:szCs w:val="18"/>
              </w:rPr>
              <w:t>.</w:t>
            </w:r>
            <w:r w:rsidR="004C3C72">
              <w:rPr>
                <w:rFonts w:ascii="Calibri" w:hAnsi="Calibri" w:cs="Calibri"/>
                <w:sz w:val="18"/>
                <w:szCs w:val="18"/>
              </w:rPr>
              <w:t xml:space="preserve"> Typically, broadband LEO constellation will use Ka or Ku band.</w:t>
            </w:r>
          </w:p>
        </w:tc>
        <w:tc>
          <w:tcPr>
            <w:tcW w:w="1138" w:type="pct"/>
            <w:shd w:val="clear" w:color="auto" w:fill="FFFFFF" w:themeFill="background1"/>
          </w:tcPr>
          <w:p w14:paraId="0AD382CA" w14:textId="59BFC7FE" w:rsidR="001D3FDB" w:rsidRPr="00F56AC8"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6F4D3D59" w14:textId="77777777" w:rsidR="001D3FDB" w:rsidRPr="00F56AC8"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0137617E"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7DB6EA8" w14:textId="77777777" w:rsidTr="009A519E">
        <w:trPr>
          <w:cantSplit/>
        </w:trPr>
        <w:tc>
          <w:tcPr>
            <w:tcW w:w="406" w:type="pct"/>
            <w:shd w:val="clear" w:color="auto" w:fill="FFFFFF" w:themeFill="background1"/>
            <w:vAlign w:val="center"/>
          </w:tcPr>
          <w:p w14:paraId="5B80B607" w14:textId="77777777" w:rsidR="001D3FDB" w:rsidRPr="00225261"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73D3FF36" w14:textId="77777777" w:rsidR="001D3FDB" w:rsidRPr="00225261" w:rsidRDefault="001D3FDB" w:rsidP="009A519E">
            <w:pPr>
              <w:keepLines/>
              <w:spacing w:beforeLines="60" w:before="144" w:afterLines="60" w:after="144"/>
              <w:rPr>
                <w:rFonts w:asciiTheme="minorHAnsi" w:hAnsiTheme="minorHAnsi" w:cstheme="minorHAnsi"/>
                <w:sz w:val="18"/>
                <w:szCs w:val="18"/>
              </w:rPr>
            </w:pPr>
            <w:r w:rsidRPr="00225261">
              <w:rPr>
                <w:rFonts w:asciiTheme="minorHAnsi" w:hAnsiTheme="minorHAnsi" w:cstheme="minorHAnsi"/>
                <w:sz w:val="18"/>
                <w:szCs w:val="18"/>
              </w:rPr>
              <w:t xml:space="preserve">Proposed user group </w:t>
            </w:r>
          </w:p>
        </w:tc>
        <w:tc>
          <w:tcPr>
            <w:tcW w:w="1123" w:type="pct"/>
            <w:shd w:val="clear" w:color="auto" w:fill="FFFFFF" w:themeFill="background1"/>
            <w:vAlign w:val="center"/>
          </w:tcPr>
          <w:p w14:paraId="712957EA" w14:textId="77777777" w:rsidR="001D3FDB" w:rsidRDefault="00321A02" w:rsidP="009A519E">
            <w:pPr>
              <w:keepLines/>
              <w:spacing w:beforeLines="60" w:before="144" w:afterLines="60" w:after="144"/>
              <w:jc w:val="both"/>
              <w:rPr>
                <w:ins w:id="31" w:author="Jean-Francois Coutu" w:date="2022-10-03T13:45:00Z"/>
                <w:rFonts w:ascii="Calibri" w:hAnsi="Calibri" w:cs="Calibri"/>
                <w:sz w:val="18"/>
                <w:szCs w:val="18"/>
              </w:rPr>
            </w:pPr>
            <w:r>
              <w:rPr>
                <w:rFonts w:ascii="Calibri" w:hAnsi="Calibri" w:cs="Calibri"/>
                <w:sz w:val="18"/>
                <w:szCs w:val="18"/>
              </w:rPr>
              <w:t xml:space="preserve">Mostly </w:t>
            </w:r>
            <w:r w:rsidRPr="00321A02">
              <w:rPr>
                <w:rFonts w:ascii="Calibri" w:hAnsi="Calibri" w:cs="Calibri"/>
                <w:sz w:val="18"/>
                <w:szCs w:val="18"/>
              </w:rPr>
              <w:t>unserved and underserved communities around the world</w:t>
            </w:r>
            <w:r>
              <w:rPr>
                <w:rFonts w:ascii="Calibri" w:hAnsi="Calibri" w:cs="Calibri"/>
                <w:sz w:val="18"/>
                <w:szCs w:val="18"/>
              </w:rPr>
              <w:t>. Can be extended to the maritime community and commercial shipping industry.</w:t>
            </w:r>
          </w:p>
          <w:p w14:paraId="44ABCD70" w14:textId="77A3D6F5" w:rsidR="008668D1" w:rsidRPr="004110FF" w:rsidRDefault="008668D1" w:rsidP="009A519E">
            <w:pPr>
              <w:keepLines/>
              <w:spacing w:beforeLines="60" w:before="144" w:afterLines="60" w:after="144"/>
              <w:jc w:val="both"/>
              <w:rPr>
                <w:rFonts w:ascii="Calibri" w:hAnsi="Calibri" w:cs="Calibri"/>
                <w:sz w:val="18"/>
                <w:szCs w:val="18"/>
              </w:rPr>
            </w:pPr>
            <w:ins w:id="32" w:author="Jean-Francois Coutu" w:date="2022-10-03T13:45:00Z">
              <w:r>
                <w:rPr>
                  <w:rFonts w:ascii="Calibri" w:hAnsi="Calibri" w:cs="Calibri"/>
                  <w:sz w:val="18"/>
                  <w:szCs w:val="18"/>
                </w:rPr>
                <w:t xml:space="preserve">The global maritime community would benefit immensely from such a service. In particular </w:t>
              </w:r>
            </w:ins>
            <w:ins w:id="33" w:author="Jean-Francois Coutu" w:date="2022-10-03T13:46:00Z">
              <w:r>
                <w:rPr>
                  <w:rFonts w:ascii="Calibri" w:hAnsi="Calibri" w:cs="Calibri"/>
                  <w:sz w:val="18"/>
                  <w:szCs w:val="18"/>
                </w:rPr>
                <w:t>for digital communications, Leo constellations can be used as the backbone for carrying S-100 / 200 / 300 / 400 products</w:t>
              </w:r>
            </w:ins>
            <w:ins w:id="34" w:author="Jean-Francois Coutu" w:date="2022-10-03T13:47:00Z">
              <w:r>
                <w:rPr>
                  <w:rFonts w:ascii="Calibri" w:hAnsi="Calibri" w:cs="Calibri"/>
                  <w:sz w:val="18"/>
                  <w:szCs w:val="18"/>
                </w:rPr>
                <w:t xml:space="preserve"> as well as for supporting the Maritime Connectivity Platform.</w:t>
              </w:r>
            </w:ins>
          </w:p>
        </w:tc>
        <w:tc>
          <w:tcPr>
            <w:tcW w:w="1138" w:type="pct"/>
            <w:shd w:val="clear" w:color="auto" w:fill="FFFFFF" w:themeFill="background1"/>
          </w:tcPr>
          <w:p w14:paraId="105BAE24" w14:textId="35DE7F37" w:rsidR="001D3FDB" w:rsidRPr="005A57B0"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28344364"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80A2286"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2CAB216" w14:textId="77777777" w:rsidTr="009A519E">
        <w:trPr>
          <w:cantSplit/>
        </w:trPr>
        <w:tc>
          <w:tcPr>
            <w:tcW w:w="406" w:type="pct"/>
            <w:shd w:val="clear" w:color="auto" w:fill="FFFFFF" w:themeFill="background1"/>
            <w:vAlign w:val="center"/>
          </w:tcPr>
          <w:p w14:paraId="78310629"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BC638A7" w14:textId="77777777" w:rsidR="001D3FDB" w:rsidRPr="00A81B10" w:rsidRDefault="001D3FDB" w:rsidP="009A519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1123" w:type="pct"/>
            <w:shd w:val="clear" w:color="auto" w:fill="FFFFFF" w:themeFill="background1"/>
            <w:vAlign w:val="center"/>
          </w:tcPr>
          <w:p w14:paraId="753D8BDB" w14:textId="0E1F1942" w:rsidR="001D3FDB" w:rsidRPr="0065724E" w:rsidRDefault="00321A02" w:rsidP="009A519E">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The amount of satellites required to achieve global coverage would range in the hundreds to the thousands, requiring a very large up-front investment by service providers in order to even begin commercial operations. Mass market deployment of the service is require in order to balance the initial investment cost.</w:t>
            </w:r>
          </w:p>
        </w:tc>
        <w:tc>
          <w:tcPr>
            <w:tcW w:w="1138" w:type="pct"/>
            <w:shd w:val="clear" w:color="auto" w:fill="FFFFFF" w:themeFill="background1"/>
          </w:tcPr>
          <w:p w14:paraId="692F03C2" w14:textId="77777777" w:rsidR="001D3FDB" w:rsidRDefault="00321A02" w:rsidP="009A519E">
            <w:pPr>
              <w:keepLines/>
              <w:spacing w:beforeLines="60" w:before="144" w:afterLines="60" w:after="144"/>
              <w:jc w:val="both"/>
              <w:rPr>
                <w:ins w:id="35" w:author="Jean-Francois Coutu" w:date="2022-10-03T13:47:00Z"/>
                <w:rFonts w:ascii="Calibri" w:hAnsi="Calibri" w:cs="Calibri"/>
                <w:sz w:val="18"/>
                <w:szCs w:val="18"/>
                <w:lang w:eastAsia="zh-CN"/>
              </w:rPr>
            </w:pPr>
            <w:r>
              <w:rPr>
                <w:rFonts w:ascii="Calibri" w:hAnsi="Calibri" w:cs="Calibri"/>
                <w:sz w:val="18"/>
                <w:szCs w:val="18"/>
                <w:lang w:eastAsia="zh-CN"/>
              </w:rPr>
              <w:t>End users would need a satellite terminal and antenna allowing them to join the LEO networks. Current satellite antennas are too expensive to attract mass market users. It is believed that advances in solid state user antennas/terminals would allow a significant reduction in end-user costs to join LEO satellite broadband networks.</w:t>
            </w:r>
          </w:p>
          <w:p w14:paraId="552B4EBD" w14:textId="5EBFC610" w:rsidR="008668D1" w:rsidRPr="005A57B0" w:rsidRDefault="008668D1" w:rsidP="009A519E">
            <w:pPr>
              <w:keepLines/>
              <w:spacing w:beforeLines="60" w:before="144" w:afterLines="60" w:after="144"/>
              <w:jc w:val="both"/>
              <w:rPr>
                <w:rFonts w:ascii="Calibri" w:hAnsi="Calibri" w:cs="Calibri"/>
                <w:color w:val="FF0000"/>
                <w:sz w:val="18"/>
                <w:szCs w:val="18"/>
                <w:lang w:eastAsia="zh-CN"/>
              </w:rPr>
            </w:pPr>
            <w:ins w:id="36" w:author="Jean-Francois Coutu" w:date="2022-10-03T13:47:00Z">
              <w:r>
                <w:rPr>
                  <w:rFonts w:ascii="Calibri" w:hAnsi="Calibri" w:cs="Calibri"/>
                  <w:color w:val="FF0000"/>
                  <w:sz w:val="18"/>
                  <w:szCs w:val="18"/>
                  <w:lang w:eastAsia="zh-CN"/>
                </w:rPr>
                <w:t xml:space="preserve">This limitation seems to </w:t>
              </w:r>
            </w:ins>
            <w:ins w:id="37" w:author="Jean-Francois Coutu" w:date="2022-10-03T13:48:00Z">
              <w:r>
                <w:rPr>
                  <w:rFonts w:ascii="Calibri" w:hAnsi="Calibri" w:cs="Calibri"/>
                  <w:color w:val="FF0000"/>
                  <w:sz w:val="18"/>
                  <w:szCs w:val="18"/>
                  <w:lang w:eastAsia="zh-CN"/>
                </w:rPr>
                <w:t>have been solved, at least by Space X who provide solid state terminals that are a factor of magnitude more affordable than a legacy maritime satellite antenna.</w:t>
              </w:r>
            </w:ins>
          </w:p>
        </w:tc>
        <w:tc>
          <w:tcPr>
            <w:tcW w:w="940" w:type="pct"/>
            <w:shd w:val="clear" w:color="auto" w:fill="FFFFFF" w:themeFill="background1"/>
          </w:tcPr>
          <w:p w14:paraId="79787E00" w14:textId="77777777" w:rsidR="001D3FDB" w:rsidRPr="00C25799"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E86C1EF"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5933A3D" w14:textId="77777777" w:rsidTr="009A519E">
        <w:trPr>
          <w:cantSplit/>
        </w:trPr>
        <w:tc>
          <w:tcPr>
            <w:tcW w:w="406" w:type="pct"/>
            <w:shd w:val="clear" w:color="auto" w:fill="FFFFFF" w:themeFill="background1"/>
            <w:vAlign w:val="center"/>
          </w:tcPr>
          <w:p w14:paraId="251EBBAD"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tcPr>
          <w:p w14:paraId="2712B2D7" w14:textId="77777777" w:rsidR="001D3FDB" w:rsidRPr="00A81B10" w:rsidRDefault="001D3FDB" w:rsidP="009A519E">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Where is it currently used</w:t>
            </w:r>
            <w:r>
              <w:rPr>
                <w:rFonts w:asciiTheme="minorHAnsi" w:hAnsiTheme="minorHAnsi" w:cstheme="minorHAnsi"/>
                <w:sz w:val="18"/>
                <w:szCs w:val="18"/>
              </w:rPr>
              <w:t xml:space="preserve"> (geographic and/or industry)</w:t>
            </w:r>
            <w:r w:rsidRPr="00A81B10">
              <w:rPr>
                <w:rFonts w:asciiTheme="minorHAnsi" w:hAnsiTheme="minorHAnsi" w:cstheme="minorHAnsi"/>
                <w:sz w:val="18"/>
                <w:szCs w:val="18"/>
              </w:rPr>
              <w:t>?</w:t>
            </w:r>
          </w:p>
        </w:tc>
        <w:tc>
          <w:tcPr>
            <w:tcW w:w="1123" w:type="pct"/>
            <w:shd w:val="clear" w:color="auto" w:fill="FFFFFF" w:themeFill="background1"/>
            <w:vAlign w:val="center"/>
          </w:tcPr>
          <w:p w14:paraId="2FE308EA" w14:textId="77777777" w:rsidR="001D3FDB" w:rsidRDefault="00321A02" w:rsidP="00506C84">
            <w:pPr>
              <w:keepLines/>
              <w:spacing w:beforeLines="60" w:before="144" w:afterLines="60" w:after="144"/>
              <w:jc w:val="both"/>
              <w:rPr>
                <w:ins w:id="38" w:author="Jean-Francois Coutu" w:date="2022-10-03T13:49:00Z"/>
                <w:rFonts w:ascii="Calibri" w:hAnsi="Calibri" w:cs="Calibri"/>
                <w:sz w:val="18"/>
                <w:szCs w:val="18"/>
              </w:rPr>
            </w:pPr>
            <w:r>
              <w:rPr>
                <w:rFonts w:ascii="Calibri" w:hAnsi="Calibri" w:cs="Calibri"/>
                <w:sz w:val="18"/>
                <w:szCs w:val="18"/>
              </w:rPr>
              <w:t xml:space="preserve">Iridium was the first LEO satellite broadband operator with </w:t>
            </w:r>
            <w:r w:rsidR="00506C84">
              <w:rPr>
                <w:rFonts w:ascii="Calibri" w:hAnsi="Calibri" w:cs="Calibri"/>
                <w:sz w:val="18"/>
                <w:szCs w:val="18"/>
              </w:rPr>
              <w:t>its</w:t>
            </w:r>
            <w:r>
              <w:rPr>
                <w:rFonts w:ascii="Calibri" w:hAnsi="Calibri" w:cs="Calibri"/>
                <w:sz w:val="18"/>
                <w:szCs w:val="18"/>
              </w:rPr>
              <w:t xml:space="preserve"> first satellite constellation reaching 128kbps per user terminal. In 2019, Iridium deployed its second generation LEO constellation called Iridium NEXT. Still </w:t>
            </w:r>
            <w:r w:rsidR="00506C84">
              <w:rPr>
                <w:rFonts w:ascii="Calibri" w:hAnsi="Calibri" w:cs="Calibri"/>
                <w:sz w:val="18"/>
                <w:szCs w:val="18"/>
              </w:rPr>
              <w:t>not offering broadband service, Iridium NEXT is a commercial success offering true global coverage, increased data capacity up to 768Kbps (December 2019) per terminal and a reduced latency (400ms) compared to typical GEO broadband satellite providers (800ms).</w:t>
            </w:r>
          </w:p>
          <w:p w14:paraId="41EE74E2" w14:textId="5109AEAA" w:rsidR="003C78FC" w:rsidRDefault="003C78FC" w:rsidP="00506C84">
            <w:pPr>
              <w:keepLines/>
              <w:spacing w:beforeLines="60" w:before="144" w:afterLines="60" w:after="144"/>
              <w:jc w:val="both"/>
              <w:rPr>
                <w:ins w:id="39" w:author="Jean-Francois Coutu" w:date="2022-10-03T13:49:00Z"/>
                <w:rFonts w:ascii="Calibri" w:hAnsi="Calibri" w:cs="Calibri"/>
                <w:sz w:val="18"/>
                <w:szCs w:val="18"/>
              </w:rPr>
            </w:pPr>
            <w:ins w:id="40" w:author="Jean-Francois Coutu" w:date="2022-10-03T13:49:00Z">
              <w:r>
                <w:rPr>
                  <w:rFonts w:ascii="Calibri" w:hAnsi="Calibri" w:cs="Calibri"/>
                  <w:sz w:val="18"/>
                  <w:szCs w:val="18"/>
                </w:rPr>
                <w:t xml:space="preserve">SpaceX / Starlink currently offers </w:t>
              </w:r>
            </w:ins>
            <w:ins w:id="41" w:author="Jean-Francois Coutu" w:date="2022-10-03T13:50:00Z">
              <w:r>
                <w:rPr>
                  <w:rFonts w:ascii="Calibri" w:hAnsi="Calibri" w:cs="Calibri"/>
                  <w:sz w:val="18"/>
                  <w:szCs w:val="18"/>
                </w:rPr>
                <w:t xml:space="preserve">global </w:t>
              </w:r>
            </w:ins>
            <w:ins w:id="42" w:author="Jean-Francois Coutu" w:date="2022-10-03T13:49:00Z">
              <w:r>
                <w:rPr>
                  <w:rFonts w:ascii="Calibri" w:hAnsi="Calibri" w:cs="Calibri"/>
                  <w:sz w:val="18"/>
                  <w:szCs w:val="18"/>
                </w:rPr>
                <w:t>coverage at latitudes lower than 60 degrees in selected countries where the regulators</w:t>
              </w:r>
            </w:ins>
            <w:ins w:id="43" w:author="Jean-Francois Coutu" w:date="2022-10-03T13:50:00Z">
              <w:r>
                <w:rPr>
                  <w:rFonts w:ascii="Calibri" w:hAnsi="Calibri" w:cs="Calibri"/>
                  <w:sz w:val="18"/>
                  <w:szCs w:val="18"/>
                </w:rPr>
                <w:t xml:space="preserve"> have approved its use.</w:t>
              </w:r>
            </w:ins>
          </w:p>
          <w:p w14:paraId="1363B787" w14:textId="33D9B480" w:rsidR="003C78FC" w:rsidRPr="005A57B0" w:rsidRDefault="003C78FC" w:rsidP="00506C84">
            <w:pPr>
              <w:keepLines/>
              <w:spacing w:beforeLines="60" w:before="144" w:afterLines="60" w:after="144"/>
              <w:jc w:val="both"/>
              <w:rPr>
                <w:rFonts w:ascii="Calibri" w:hAnsi="Calibri" w:cs="Calibri"/>
                <w:sz w:val="18"/>
                <w:szCs w:val="18"/>
                <w:lang w:eastAsia="zh-CN"/>
              </w:rPr>
            </w:pPr>
          </w:p>
        </w:tc>
        <w:tc>
          <w:tcPr>
            <w:tcW w:w="1138" w:type="pct"/>
            <w:shd w:val="clear" w:color="auto" w:fill="FFFFFF" w:themeFill="background1"/>
            <w:vAlign w:val="center"/>
          </w:tcPr>
          <w:p w14:paraId="73846C37" w14:textId="7E18D725" w:rsidR="001D3FDB" w:rsidRPr="005A0DE1" w:rsidRDefault="00506C84" w:rsidP="009A519E">
            <w:pPr>
              <w:keepLines/>
              <w:spacing w:beforeLines="60" w:before="144" w:afterLines="60" w:after="144"/>
              <w:jc w:val="both"/>
              <w:rPr>
                <w:rFonts w:ascii="Calibri" w:hAnsi="Calibri" w:cs="Calibri"/>
                <w:sz w:val="18"/>
                <w:szCs w:val="18"/>
                <w:lang w:eastAsia="zh-CN"/>
              </w:rPr>
            </w:pPr>
            <w:r>
              <w:rPr>
                <w:rFonts w:ascii="Calibri" w:hAnsi="Calibri" w:cs="Calibri"/>
                <w:sz w:val="18"/>
                <w:szCs w:val="18"/>
              </w:rPr>
              <w:t>Iridium NEXT user terminals are much smaller and cheaper than GEO satellite terminals.</w:t>
            </w:r>
          </w:p>
        </w:tc>
        <w:tc>
          <w:tcPr>
            <w:tcW w:w="940" w:type="pct"/>
            <w:shd w:val="clear" w:color="auto" w:fill="FFFFFF" w:themeFill="background1"/>
          </w:tcPr>
          <w:p w14:paraId="3A386055"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FD47B84"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234AAF1" w14:textId="77777777" w:rsidTr="009A519E">
        <w:trPr>
          <w:cantSplit/>
        </w:trPr>
        <w:tc>
          <w:tcPr>
            <w:tcW w:w="406" w:type="pct"/>
            <w:shd w:val="clear" w:color="auto" w:fill="FFFFFF" w:themeFill="background1"/>
            <w:vAlign w:val="center"/>
          </w:tcPr>
          <w:p w14:paraId="6C2E1458"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3ECF5A2C" w14:textId="77777777" w:rsidR="001D3FDB" w:rsidRPr="00A81B10" w:rsidRDefault="001D3FDB" w:rsidP="009A519E">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How is it currently</w:t>
            </w:r>
            <w:r>
              <w:rPr>
                <w:rFonts w:asciiTheme="minorHAnsi" w:hAnsiTheme="minorHAnsi" w:cstheme="minorHAnsi"/>
                <w:sz w:val="18"/>
                <w:szCs w:val="18"/>
              </w:rPr>
              <w:t xml:space="preserve"> </w:t>
            </w:r>
            <w:r w:rsidRPr="00A81B10">
              <w:rPr>
                <w:rFonts w:asciiTheme="minorHAnsi" w:hAnsiTheme="minorHAnsi" w:cstheme="minorHAnsi"/>
                <w:sz w:val="18"/>
                <w:szCs w:val="18"/>
              </w:rPr>
              <w:t>used</w:t>
            </w:r>
            <w:r>
              <w:rPr>
                <w:rFonts w:asciiTheme="minorHAnsi" w:hAnsiTheme="minorHAnsi" w:cstheme="minorHAnsi"/>
                <w:sz w:val="18"/>
                <w:szCs w:val="18"/>
              </w:rPr>
              <w:t>?</w:t>
            </w:r>
          </w:p>
        </w:tc>
        <w:tc>
          <w:tcPr>
            <w:tcW w:w="1123" w:type="pct"/>
            <w:shd w:val="clear" w:color="auto" w:fill="FFFFFF" w:themeFill="background1"/>
            <w:vAlign w:val="center"/>
          </w:tcPr>
          <w:p w14:paraId="4237AFD2" w14:textId="77777777" w:rsidR="001D3FDB" w:rsidRDefault="00506C84" w:rsidP="009A519E">
            <w:pPr>
              <w:keepLines/>
              <w:spacing w:beforeLines="60" w:before="144" w:afterLines="60" w:after="144"/>
              <w:jc w:val="both"/>
              <w:rPr>
                <w:ins w:id="44" w:author="Jean-Francois Coutu" w:date="2022-10-03T13:50:00Z"/>
                <w:rFonts w:ascii="Calibri" w:hAnsi="Calibri" w:cs="Calibri"/>
                <w:sz w:val="18"/>
                <w:szCs w:val="18"/>
              </w:rPr>
            </w:pPr>
            <w:r>
              <w:rPr>
                <w:rFonts w:ascii="Calibri" w:hAnsi="Calibri" w:cs="Calibri"/>
                <w:sz w:val="18"/>
                <w:szCs w:val="18"/>
              </w:rPr>
              <w:t>Iridium NEXT is currently widely deployed across Maritime, Land and aviation sectors to provide global coverage connectivity</w:t>
            </w:r>
            <w:r w:rsidR="005242C2">
              <w:rPr>
                <w:rFonts w:ascii="Calibri" w:hAnsi="Calibri" w:cs="Calibri"/>
                <w:sz w:val="18"/>
                <w:szCs w:val="18"/>
              </w:rPr>
              <w:t xml:space="preserve"> and moderate connection speeds</w:t>
            </w:r>
            <w:r>
              <w:rPr>
                <w:rFonts w:ascii="Calibri" w:hAnsi="Calibri" w:cs="Calibri"/>
                <w:sz w:val="18"/>
                <w:szCs w:val="18"/>
              </w:rPr>
              <w:t>.</w:t>
            </w:r>
            <w:r w:rsidR="004C3C72">
              <w:rPr>
                <w:rFonts w:ascii="Calibri" w:hAnsi="Calibri" w:cs="Calibri"/>
                <w:sz w:val="18"/>
                <w:szCs w:val="18"/>
              </w:rPr>
              <w:t xml:space="preserve"> Iridium NEXT uses the L-band which is typically more robust than Ka or Ku band but cannot achieve the same data transfer throughput.</w:t>
            </w:r>
          </w:p>
          <w:p w14:paraId="5EDDB75C" w14:textId="0E474759" w:rsidR="003C78FC" w:rsidRPr="005A57B0" w:rsidRDefault="003C78FC" w:rsidP="009A519E">
            <w:pPr>
              <w:keepLines/>
              <w:spacing w:beforeLines="60" w:before="144" w:afterLines="60" w:after="144"/>
              <w:jc w:val="both"/>
              <w:rPr>
                <w:rFonts w:ascii="Calibri" w:hAnsi="Calibri" w:cs="Calibri"/>
                <w:sz w:val="18"/>
                <w:szCs w:val="18"/>
              </w:rPr>
            </w:pPr>
            <w:ins w:id="45" w:author="Jean-Francois Coutu" w:date="2022-10-03T13:50:00Z">
              <w:r>
                <w:rPr>
                  <w:rFonts w:ascii="Calibri" w:hAnsi="Calibri" w:cs="Calibri"/>
                  <w:sz w:val="18"/>
                  <w:szCs w:val="18"/>
                </w:rPr>
                <w:t>SpaceX / Starlink has begun deploying its ruggedized ma</w:t>
              </w:r>
            </w:ins>
            <w:ins w:id="46" w:author="Jean-Francois Coutu" w:date="2022-10-03T13:51:00Z">
              <w:r>
                <w:rPr>
                  <w:rFonts w:ascii="Calibri" w:hAnsi="Calibri" w:cs="Calibri"/>
                  <w:sz w:val="18"/>
                  <w:szCs w:val="18"/>
                </w:rPr>
                <w:t>ritime terminal to some cruise ship to provide broadband Internet access to travellers.</w:t>
              </w:r>
            </w:ins>
          </w:p>
        </w:tc>
        <w:tc>
          <w:tcPr>
            <w:tcW w:w="1138" w:type="pct"/>
            <w:shd w:val="clear" w:color="auto" w:fill="FFFFFF" w:themeFill="background1"/>
          </w:tcPr>
          <w:p w14:paraId="7AD02A19"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1EEBED95"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5C062134"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1F987F45" w14:textId="77777777" w:rsidTr="009A519E">
        <w:trPr>
          <w:cantSplit/>
        </w:trPr>
        <w:tc>
          <w:tcPr>
            <w:tcW w:w="406" w:type="pct"/>
            <w:shd w:val="clear" w:color="auto" w:fill="FFFFFF" w:themeFill="background1"/>
            <w:vAlign w:val="center"/>
          </w:tcPr>
          <w:p w14:paraId="698EE4B2"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tcPr>
          <w:p w14:paraId="29E87854" w14:textId="77777777" w:rsidR="001D3FDB" w:rsidRPr="001D062F" w:rsidRDefault="001D3FDB" w:rsidP="009A519E">
            <w:pPr>
              <w:keepLines/>
              <w:spacing w:beforeLines="60" w:before="144" w:afterLines="60" w:after="144"/>
              <w:rPr>
                <w:rFonts w:ascii="Calibri" w:hAnsi="Calibri" w:cs="Calibri"/>
                <w:sz w:val="18"/>
                <w:szCs w:val="18"/>
              </w:rPr>
            </w:pPr>
            <w:r w:rsidRPr="001D062F">
              <w:rPr>
                <w:rFonts w:ascii="Calibri" w:hAnsi="Calibri" w:cs="Calibri"/>
                <w:sz w:val="18"/>
                <w:szCs w:val="18"/>
              </w:rPr>
              <w:t>How could it be used within the maritime sector?</w:t>
            </w:r>
          </w:p>
        </w:tc>
        <w:tc>
          <w:tcPr>
            <w:tcW w:w="1123" w:type="pct"/>
            <w:shd w:val="clear" w:color="auto" w:fill="FFFFFF" w:themeFill="background1"/>
            <w:vAlign w:val="center"/>
          </w:tcPr>
          <w:p w14:paraId="565CE510" w14:textId="4046C75A" w:rsidR="001D3FDB" w:rsidRPr="001168F7" w:rsidRDefault="005242C2" w:rsidP="009A519E">
            <w:pPr>
              <w:keepLines/>
              <w:spacing w:beforeLines="60" w:before="144" w:afterLines="60" w:after="144"/>
              <w:rPr>
                <w:rFonts w:ascii="Calibri" w:hAnsi="Calibri" w:cs="Calibri"/>
                <w:sz w:val="18"/>
                <w:szCs w:val="18"/>
                <w:lang w:eastAsia="zh-CN"/>
              </w:rPr>
            </w:pPr>
            <w:r>
              <w:rPr>
                <w:rFonts w:ascii="Calibri" w:hAnsi="Calibri" w:cs="Calibri"/>
                <w:sz w:val="18"/>
                <w:szCs w:val="18"/>
              </w:rPr>
              <w:t>Any commercial service provider could be used once they become operational.</w:t>
            </w:r>
          </w:p>
        </w:tc>
        <w:tc>
          <w:tcPr>
            <w:tcW w:w="1138" w:type="pct"/>
            <w:shd w:val="clear" w:color="auto" w:fill="FFFFFF" w:themeFill="background1"/>
          </w:tcPr>
          <w:p w14:paraId="21360568" w14:textId="77777777" w:rsidR="001D3FDB" w:rsidRDefault="005242C2" w:rsidP="009A519E">
            <w:pPr>
              <w:keepLines/>
              <w:spacing w:beforeLines="60" w:before="144" w:afterLines="60" w:after="144"/>
              <w:jc w:val="both"/>
              <w:rPr>
                <w:ins w:id="47" w:author="Jean-Francois Coutu" w:date="2022-10-03T13:51:00Z"/>
                <w:rFonts w:ascii="Calibri" w:hAnsi="Calibri" w:cs="Calibri"/>
                <w:sz w:val="18"/>
                <w:szCs w:val="18"/>
              </w:rPr>
            </w:pPr>
            <w:r>
              <w:rPr>
                <w:rFonts w:ascii="Calibri" w:hAnsi="Calibri" w:cs="Calibri"/>
                <w:sz w:val="18"/>
                <w:szCs w:val="18"/>
              </w:rPr>
              <w:t>Ships will be able to subscribe to a commercial satellite broadband service to provide connectivity to their crews and also participate in e-navigation.</w:t>
            </w:r>
          </w:p>
          <w:p w14:paraId="44CC79A5" w14:textId="0E218921" w:rsidR="003C78FC" w:rsidRPr="005A0DE1" w:rsidRDefault="003C78FC" w:rsidP="009A519E">
            <w:pPr>
              <w:keepLines/>
              <w:spacing w:beforeLines="60" w:before="144" w:afterLines="60" w:after="144"/>
              <w:jc w:val="both"/>
              <w:rPr>
                <w:rFonts w:ascii="Calibri" w:hAnsi="Calibri" w:cs="Calibri"/>
                <w:sz w:val="18"/>
                <w:szCs w:val="18"/>
                <w:lang w:eastAsia="zh-CN"/>
              </w:rPr>
            </w:pPr>
            <w:ins w:id="48" w:author="Jean-Francois Coutu" w:date="2022-10-03T13:51:00Z">
              <w:r>
                <w:rPr>
                  <w:rFonts w:ascii="Calibri" w:hAnsi="Calibri" w:cs="Calibri"/>
                  <w:sz w:val="18"/>
                  <w:szCs w:val="18"/>
                </w:rPr>
                <w:t xml:space="preserve">As mentioned above, </w:t>
              </w:r>
            </w:ins>
            <w:ins w:id="49" w:author="Jean-Francois Coutu" w:date="2022-10-03T13:52:00Z">
              <w:r>
                <w:rPr>
                  <w:rFonts w:ascii="Calibri" w:hAnsi="Calibri" w:cs="Calibri"/>
                  <w:sz w:val="18"/>
                  <w:szCs w:val="18"/>
                </w:rPr>
                <w:t>LEO constellations are capable of supporting the Maritime Connectivity Platform requirements.</w:t>
              </w:r>
            </w:ins>
          </w:p>
        </w:tc>
        <w:tc>
          <w:tcPr>
            <w:tcW w:w="940" w:type="pct"/>
            <w:shd w:val="clear" w:color="auto" w:fill="FFFFFF" w:themeFill="background1"/>
          </w:tcPr>
          <w:p w14:paraId="736378D1"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A1EEDE0"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12B569FF" w14:textId="77777777" w:rsidTr="009A519E">
        <w:trPr>
          <w:cantSplit/>
        </w:trPr>
        <w:tc>
          <w:tcPr>
            <w:tcW w:w="406" w:type="pct"/>
            <w:shd w:val="clear" w:color="auto" w:fill="FFFFFF" w:themeFill="background1"/>
            <w:vAlign w:val="center"/>
          </w:tcPr>
          <w:p w14:paraId="38574C30"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812AA47" w14:textId="77777777" w:rsidR="001D3FDB" w:rsidRPr="001D062F" w:rsidRDefault="001D3FDB" w:rsidP="009A519E">
            <w:pPr>
              <w:keepLines/>
              <w:spacing w:beforeLines="60" w:before="144" w:afterLines="60" w:after="144"/>
              <w:rPr>
                <w:rFonts w:ascii="Calibri" w:hAnsi="Calibri" w:cs="Calibri"/>
                <w:sz w:val="18"/>
                <w:szCs w:val="18"/>
              </w:rPr>
            </w:pPr>
            <w:r w:rsidRPr="001D062F">
              <w:rPr>
                <w:rFonts w:ascii="Calibri" w:hAnsi="Calibri" w:cs="Calibri"/>
                <w:sz w:val="18"/>
                <w:szCs w:val="18"/>
              </w:rPr>
              <w:t>Who developed it?</w:t>
            </w:r>
          </w:p>
        </w:tc>
        <w:tc>
          <w:tcPr>
            <w:tcW w:w="1123" w:type="pct"/>
            <w:shd w:val="clear" w:color="auto" w:fill="FFFFFF" w:themeFill="background1"/>
            <w:vAlign w:val="center"/>
          </w:tcPr>
          <w:p w14:paraId="4F1B1B4B" w14:textId="61FB48BA" w:rsidR="001D3FDB" w:rsidRPr="005A0DE1" w:rsidRDefault="005242C2" w:rsidP="009A519E">
            <w:pPr>
              <w:keepLines/>
              <w:spacing w:beforeLines="60" w:before="144" w:afterLines="60" w:after="144"/>
              <w:jc w:val="both"/>
              <w:rPr>
                <w:rFonts w:ascii="Calibri" w:hAnsi="Calibri" w:cs="Calibri"/>
                <w:sz w:val="18"/>
                <w:szCs w:val="18"/>
              </w:rPr>
            </w:pPr>
            <w:r>
              <w:rPr>
                <w:rFonts w:ascii="Calibri" w:hAnsi="Calibri" w:cs="Calibri"/>
                <w:sz w:val="18"/>
                <w:szCs w:val="18"/>
              </w:rPr>
              <w:t>Each service provider has their own implementation.</w:t>
            </w:r>
          </w:p>
        </w:tc>
        <w:tc>
          <w:tcPr>
            <w:tcW w:w="1138" w:type="pct"/>
            <w:shd w:val="clear" w:color="auto" w:fill="FFFFFF" w:themeFill="background1"/>
          </w:tcPr>
          <w:p w14:paraId="5DF2DA3F"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48AB8019"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65E176B"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4E9CA563" w14:textId="77777777" w:rsidTr="009A519E">
        <w:trPr>
          <w:cantSplit/>
        </w:trPr>
        <w:tc>
          <w:tcPr>
            <w:tcW w:w="406" w:type="pct"/>
            <w:shd w:val="clear" w:color="auto" w:fill="FFFFFF" w:themeFill="background1"/>
            <w:vAlign w:val="center"/>
          </w:tcPr>
          <w:p w14:paraId="54B01482"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20F93E6" w14:textId="77777777" w:rsidR="001D3FDB" w:rsidRPr="001D062F" w:rsidRDefault="001D3FDB" w:rsidP="009A519E">
            <w:pPr>
              <w:keepLines/>
              <w:spacing w:beforeLines="60" w:before="144" w:afterLines="60" w:after="144"/>
              <w:rPr>
                <w:rFonts w:ascii="Calibri" w:hAnsi="Calibri" w:cs="Calibri"/>
                <w:sz w:val="18"/>
                <w:szCs w:val="18"/>
              </w:rPr>
            </w:pPr>
            <w:r w:rsidRPr="001D062F">
              <w:rPr>
                <w:rFonts w:ascii="Calibri" w:hAnsi="Calibri" w:cs="Calibri"/>
                <w:sz w:val="18"/>
                <w:szCs w:val="18"/>
              </w:rPr>
              <w:t>Is it commercial, non-commercial or military?</w:t>
            </w:r>
          </w:p>
        </w:tc>
        <w:tc>
          <w:tcPr>
            <w:tcW w:w="1123" w:type="pct"/>
            <w:shd w:val="clear" w:color="auto" w:fill="FFFFFF" w:themeFill="background1"/>
            <w:vAlign w:val="center"/>
          </w:tcPr>
          <w:p w14:paraId="47C9BDC5" w14:textId="2C3522D2" w:rsidR="001D3FDB" w:rsidRPr="00747ED8" w:rsidRDefault="005242C2" w:rsidP="009A519E">
            <w:pPr>
              <w:keepLines/>
              <w:spacing w:beforeLines="60" w:before="144" w:afterLines="60" w:after="144"/>
              <w:jc w:val="both"/>
              <w:rPr>
                <w:rFonts w:ascii="Calibri" w:hAnsi="Calibri" w:cs="Calibri"/>
                <w:sz w:val="18"/>
                <w:szCs w:val="18"/>
                <w:lang w:val="fr-CA"/>
              </w:rPr>
            </w:pPr>
            <w:r>
              <w:rPr>
                <w:rFonts w:ascii="Calibri" w:hAnsi="Calibri" w:cs="Calibri"/>
                <w:sz w:val="18"/>
                <w:szCs w:val="18"/>
                <w:lang w:val="fr-CA"/>
              </w:rPr>
              <w:t>Commercial.</w:t>
            </w:r>
          </w:p>
        </w:tc>
        <w:tc>
          <w:tcPr>
            <w:tcW w:w="1138" w:type="pct"/>
            <w:shd w:val="clear" w:color="auto" w:fill="FFFFFF" w:themeFill="background1"/>
            <w:vAlign w:val="center"/>
          </w:tcPr>
          <w:p w14:paraId="125E886B" w14:textId="08C50588" w:rsidR="001D3FDB" w:rsidRPr="005A0DE1" w:rsidRDefault="005242C2" w:rsidP="009A519E">
            <w:pPr>
              <w:keepLines/>
              <w:spacing w:beforeLines="60" w:before="144" w:afterLines="60" w:after="144"/>
              <w:jc w:val="both"/>
              <w:rPr>
                <w:rFonts w:ascii="Calibri" w:hAnsi="Calibri" w:cs="Calibri"/>
                <w:sz w:val="18"/>
                <w:szCs w:val="18"/>
              </w:rPr>
            </w:pPr>
            <w:r>
              <w:rPr>
                <w:rFonts w:ascii="Calibri" w:hAnsi="Calibri" w:cs="Calibri"/>
                <w:sz w:val="18"/>
                <w:szCs w:val="18"/>
              </w:rPr>
              <w:t>Commercial</w:t>
            </w:r>
          </w:p>
        </w:tc>
        <w:tc>
          <w:tcPr>
            <w:tcW w:w="940" w:type="pct"/>
            <w:shd w:val="clear" w:color="auto" w:fill="FFFFFF" w:themeFill="background1"/>
          </w:tcPr>
          <w:p w14:paraId="4FA419A2" w14:textId="77777777" w:rsidR="001D3FDB" w:rsidRPr="005A0DE1"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5782E7F"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2A3896DF" w14:textId="77777777" w:rsidTr="009A519E">
        <w:trPr>
          <w:cantSplit/>
        </w:trPr>
        <w:tc>
          <w:tcPr>
            <w:tcW w:w="406" w:type="pct"/>
            <w:shd w:val="clear" w:color="auto" w:fill="FFFFFF" w:themeFill="background1"/>
            <w:vAlign w:val="center"/>
          </w:tcPr>
          <w:p w14:paraId="6A81AC57"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tcPr>
          <w:p w14:paraId="0BBD7C98" w14:textId="77777777" w:rsidR="001D3FDB"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 xml:space="preserve">Is there an existing technology that meets the same requirements? </w:t>
            </w:r>
          </w:p>
          <w:p w14:paraId="7F6197C6"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If so, w</w:t>
            </w:r>
            <w:r w:rsidRPr="001D062F">
              <w:rPr>
                <w:rFonts w:ascii="Calibri" w:hAnsi="Calibri" w:cs="Calibri"/>
                <w:sz w:val="18"/>
                <w:szCs w:val="18"/>
              </w:rPr>
              <w:t>hat make this different?</w:t>
            </w:r>
          </w:p>
        </w:tc>
        <w:tc>
          <w:tcPr>
            <w:tcW w:w="1123" w:type="pct"/>
            <w:shd w:val="clear" w:color="auto" w:fill="FFFFFF" w:themeFill="background1"/>
            <w:vAlign w:val="center"/>
          </w:tcPr>
          <w:p w14:paraId="22763246" w14:textId="77777777" w:rsidR="001D3FDB" w:rsidRDefault="005242C2" w:rsidP="009A519E">
            <w:pPr>
              <w:keepLines/>
              <w:spacing w:beforeLines="60" w:before="144" w:afterLines="60" w:after="144"/>
              <w:jc w:val="both"/>
              <w:rPr>
                <w:ins w:id="50" w:author="Jean-Francois Coutu" w:date="2022-10-03T13:52:00Z"/>
                <w:rFonts w:ascii="Calibri" w:hAnsi="Calibri" w:cs="Calibri"/>
                <w:sz w:val="18"/>
                <w:szCs w:val="18"/>
                <w:lang w:eastAsia="zh-CN"/>
              </w:rPr>
            </w:pPr>
            <w:r>
              <w:rPr>
                <w:rFonts w:ascii="Calibri" w:hAnsi="Calibri" w:cs="Calibri"/>
                <w:sz w:val="18"/>
                <w:szCs w:val="18"/>
                <w:lang w:eastAsia="zh-CN"/>
              </w:rPr>
              <w:t>The satellite component of 5G, if it is deployed,  could be considered a competitor.</w:t>
            </w:r>
          </w:p>
          <w:p w14:paraId="5E088ED9" w14:textId="4C3A64F3" w:rsidR="003C78FC" w:rsidRPr="005A0DE1" w:rsidRDefault="003C78FC" w:rsidP="009A519E">
            <w:pPr>
              <w:keepLines/>
              <w:spacing w:beforeLines="60" w:before="144" w:afterLines="60" w:after="144"/>
              <w:jc w:val="both"/>
              <w:rPr>
                <w:rFonts w:ascii="Calibri" w:hAnsi="Calibri" w:cs="Calibri"/>
                <w:sz w:val="18"/>
                <w:szCs w:val="18"/>
                <w:lang w:eastAsia="zh-CN"/>
              </w:rPr>
            </w:pPr>
            <w:ins w:id="51" w:author="Jean-Francois Coutu" w:date="2022-10-03T13:52:00Z">
              <w:r>
                <w:rPr>
                  <w:rFonts w:ascii="Calibri" w:hAnsi="Calibri" w:cs="Calibri"/>
                  <w:sz w:val="18"/>
                  <w:szCs w:val="18"/>
                  <w:lang w:eastAsia="zh-CN"/>
                </w:rPr>
                <w:t xml:space="preserve">For the moment, </w:t>
              </w:r>
            </w:ins>
            <w:ins w:id="52" w:author="Jean-Francois Coutu" w:date="2022-10-03T13:53:00Z">
              <w:r>
                <w:rPr>
                  <w:rFonts w:ascii="Calibri" w:hAnsi="Calibri" w:cs="Calibri"/>
                  <w:sz w:val="18"/>
                  <w:szCs w:val="18"/>
                  <w:lang w:eastAsia="zh-CN"/>
                </w:rPr>
                <w:t>LEO constellation seem to be much further advanced than satellite 5G to the point where satellite 5G might be rolled-out using LEO constellation infrastructure.</w:t>
              </w:r>
            </w:ins>
          </w:p>
        </w:tc>
        <w:tc>
          <w:tcPr>
            <w:tcW w:w="1138" w:type="pct"/>
            <w:shd w:val="clear" w:color="auto" w:fill="FFFFFF" w:themeFill="background1"/>
          </w:tcPr>
          <w:p w14:paraId="095D07DB"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51031B0C"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F3187ED"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5D7BEAF5" w14:textId="77777777" w:rsidTr="009A519E">
        <w:trPr>
          <w:cantSplit/>
        </w:trPr>
        <w:tc>
          <w:tcPr>
            <w:tcW w:w="406" w:type="pct"/>
            <w:shd w:val="clear" w:color="auto" w:fill="FFFFFF" w:themeFill="background1"/>
            <w:vAlign w:val="center"/>
          </w:tcPr>
          <w:p w14:paraId="5800A195"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2B43B04A" w14:textId="77777777" w:rsidR="001D3FDB" w:rsidRPr="001D062F" w:rsidRDefault="001D3FDB" w:rsidP="009A519E">
            <w:pPr>
              <w:keepLines/>
              <w:spacing w:beforeLines="60" w:before="144" w:afterLines="60" w:after="144"/>
              <w:jc w:val="center"/>
              <w:rPr>
                <w:rFonts w:ascii="Calibri" w:hAnsi="Calibri" w:cs="Calibri"/>
                <w:sz w:val="18"/>
                <w:szCs w:val="18"/>
              </w:rPr>
            </w:pPr>
            <w:r w:rsidRPr="001D062F">
              <w:rPr>
                <w:rFonts w:ascii="Calibri" w:hAnsi="Calibri" w:cs="Calibri"/>
                <w:sz w:val="18"/>
                <w:szCs w:val="18"/>
              </w:rPr>
              <w:t>Ease of</w:t>
            </w:r>
            <w:r>
              <w:rPr>
                <w:rFonts w:ascii="Calibri" w:hAnsi="Calibri" w:cs="Calibri"/>
                <w:sz w:val="18"/>
                <w:szCs w:val="18"/>
              </w:rPr>
              <w:t xml:space="preserve"> implementation</w:t>
            </w:r>
            <w:r w:rsidRPr="001D062F">
              <w:rPr>
                <w:rFonts w:ascii="Calibri" w:hAnsi="Calibri" w:cs="Calibri"/>
                <w:sz w:val="18"/>
                <w:szCs w:val="18"/>
              </w:rPr>
              <w:t>?</w:t>
            </w:r>
          </w:p>
        </w:tc>
        <w:tc>
          <w:tcPr>
            <w:tcW w:w="1123" w:type="pct"/>
            <w:shd w:val="clear" w:color="auto" w:fill="FFFFFF" w:themeFill="background1"/>
            <w:vAlign w:val="center"/>
          </w:tcPr>
          <w:p w14:paraId="5ECED495" w14:textId="01FEFF52" w:rsidR="001D3FDB" w:rsidRPr="0016766B" w:rsidRDefault="005242C2" w:rsidP="009A519E">
            <w:pPr>
              <w:keepLines/>
              <w:spacing w:beforeLines="60" w:before="144" w:afterLines="60" w:after="144"/>
              <w:jc w:val="both"/>
              <w:rPr>
                <w:rFonts w:ascii="Calibri" w:hAnsi="Calibri" w:cs="Calibri"/>
                <w:sz w:val="18"/>
                <w:szCs w:val="18"/>
              </w:rPr>
            </w:pPr>
            <w:r>
              <w:rPr>
                <w:rFonts w:ascii="Calibri" w:hAnsi="Calibri" w:cs="Calibri"/>
                <w:sz w:val="18"/>
                <w:szCs w:val="18"/>
              </w:rPr>
              <w:t>Very difficult and expensive up-front investment.</w:t>
            </w:r>
          </w:p>
        </w:tc>
        <w:tc>
          <w:tcPr>
            <w:tcW w:w="1138" w:type="pct"/>
            <w:shd w:val="clear" w:color="auto" w:fill="FFFFFF" w:themeFill="background1"/>
          </w:tcPr>
          <w:p w14:paraId="3FBE3FD4" w14:textId="5BFD1C95" w:rsidR="001D3FDB" w:rsidRPr="005A0DE1" w:rsidRDefault="005242C2" w:rsidP="009A519E">
            <w:pPr>
              <w:keepLines/>
              <w:spacing w:beforeLines="60" w:before="144" w:afterLines="60" w:after="144"/>
              <w:jc w:val="both"/>
              <w:rPr>
                <w:rFonts w:ascii="Calibri" w:hAnsi="Calibri" w:cs="Calibri"/>
                <w:sz w:val="18"/>
                <w:szCs w:val="18"/>
                <w:lang w:eastAsia="zh-CN"/>
              </w:rPr>
            </w:pPr>
            <w:del w:id="53" w:author="Jean-Francois Coutu" w:date="2022-10-03T13:54:00Z">
              <w:r w:rsidDel="003C78FC">
                <w:rPr>
                  <w:rFonts w:ascii="Calibri" w:hAnsi="Calibri" w:cs="Calibri"/>
                  <w:sz w:val="18"/>
                  <w:szCs w:val="18"/>
                  <w:lang w:eastAsia="zh-CN"/>
                </w:rPr>
                <w:delText xml:space="preserve">Once </w:delText>
              </w:r>
            </w:del>
            <w:ins w:id="54" w:author="Jean-Francois Coutu" w:date="2022-10-03T13:54:00Z">
              <w:r w:rsidR="003C78FC">
                <w:rPr>
                  <w:rFonts w:ascii="Calibri" w:hAnsi="Calibri" w:cs="Calibri"/>
                  <w:sz w:val="18"/>
                  <w:szCs w:val="18"/>
                  <w:lang w:eastAsia="zh-CN"/>
                </w:rPr>
                <w:t xml:space="preserve">Now that </w:t>
              </w:r>
            </w:ins>
            <w:r>
              <w:rPr>
                <w:rFonts w:ascii="Calibri" w:hAnsi="Calibri" w:cs="Calibri"/>
                <w:sz w:val="18"/>
                <w:szCs w:val="18"/>
                <w:lang w:eastAsia="zh-CN"/>
              </w:rPr>
              <w:t xml:space="preserve">solid state panels </w:t>
            </w:r>
            <w:del w:id="55" w:author="Jean-Francois Coutu" w:date="2022-10-03T13:54:00Z">
              <w:r w:rsidDel="003C78FC">
                <w:rPr>
                  <w:rFonts w:ascii="Calibri" w:hAnsi="Calibri" w:cs="Calibri"/>
                  <w:sz w:val="18"/>
                  <w:szCs w:val="18"/>
                  <w:lang w:eastAsia="zh-CN"/>
                </w:rPr>
                <w:delText xml:space="preserve">become </w:delText>
              </w:r>
            </w:del>
            <w:ins w:id="56" w:author="Jean-Francois Coutu" w:date="2022-10-03T13:54:00Z">
              <w:r w:rsidR="003C78FC">
                <w:rPr>
                  <w:rFonts w:ascii="Calibri" w:hAnsi="Calibri" w:cs="Calibri"/>
                  <w:sz w:val="18"/>
                  <w:szCs w:val="18"/>
                  <w:lang w:eastAsia="zh-CN"/>
                </w:rPr>
                <w:t xml:space="preserve">are </w:t>
              </w:r>
            </w:ins>
            <w:r>
              <w:rPr>
                <w:rFonts w:ascii="Calibri" w:hAnsi="Calibri" w:cs="Calibri"/>
                <w:sz w:val="18"/>
                <w:szCs w:val="18"/>
                <w:lang w:eastAsia="zh-CN"/>
              </w:rPr>
              <w:t xml:space="preserve">available, implementation for users </w:t>
            </w:r>
            <w:del w:id="57" w:author="Jean-Francois Coutu" w:date="2022-10-03T13:54:00Z">
              <w:r w:rsidDel="003C78FC">
                <w:rPr>
                  <w:rFonts w:ascii="Calibri" w:hAnsi="Calibri" w:cs="Calibri"/>
                  <w:sz w:val="18"/>
                  <w:szCs w:val="18"/>
                  <w:lang w:eastAsia="zh-CN"/>
                </w:rPr>
                <w:delText>should be</w:delText>
              </w:r>
            </w:del>
            <w:ins w:id="58" w:author="Jean-Francois Coutu" w:date="2022-10-03T13:54:00Z">
              <w:r w:rsidR="003C78FC">
                <w:rPr>
                  <w:rFonts w:ascii="Calibri" w:hAnsi="Calibri" w:cs="Calibri"/>
                  <w:sz w:val="18"/>
                  <w:szCs w:val="18"/>
                  <w:lang w:eastAsia="zh-CN"/>
                </w:rPr>
                <w:t>is</w:t>
              </w:r>
            </w:ins>
            <w:r>
              <w:rPr>
                <w:rFonts w:ascii="Calibri" w:hAnsi="Calibri" w:cs="Calibri"/>
                <w:sz w:val="18"/>
                <w:szCs w:val="18"/>
                <w:lang w:eastAsia="zh-CN"/>
              </w:rPr>
              <w:t xml:space="preserve"> easy and relatively cheap.</w:t>
            </w:r>
          </w:p>
        </w:tc>
        <w:tc>
          <w:tcPr>
            <w:tcW w:w="940" w:type="pct"/>
            <w:shd w:val="clear" w:color="auto" w:fill="FFFFFF" w:themeFill="background1"/>
          </w:tcPr>
          <w:p w14:paraId="00A390D8"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DF8665E"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86F48B0" w14:textId="77777777" w:rsidTr="009A519E">
        <w:trPr>
          <w:cantSplit/>
        </w:trPr>
        <w:tc>
          <w:tcPr>
            <w:tcW w:w="406" w:type="pct"/>
            <w:shd w:val="clear" w:color="auto" w:fill="FFFFFF" w:themeFill="background1"/>
            <w:vAlign w:val="center"/>
          </w:tcPr>
          <w:p w14:paraId="75F190EE"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tcPr>
          <w:p w14:paraId="4F51ED66"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What are the constraints for implementation?</w:t>
            </w:r>
          </w:p>
        </w:tc>
        <w:tc>
          <w:tcPr>
            <w:tcW w:w="1123" w:type="pct"/>
            <w:shd w:val="clear" w:color="auto" w:fill="FFFFFF" w:themeFill="background1"/>
            <w:vAlign w:val="center"/>
          </w:tcPr>
          <w:p w14:paraId="150D5479" w14:textId="5D53FF2D" w:rsidR="001D3FDB" w:rsidRPr="00846795" w:rsidRDefault="005242C2" w:rsidP="009A519E">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Deployment of massive satellite constellations in Low Earth Orbit.</w:t>
            </w:r>
          </w:p>
        </w:tc>
        <w:tc>
          <w:tcPr>
            <w:tcW w:w="1138" w:type="pct"/>
            <w:shd w:val="clear" w:color="auto" w:fill="FFFFFF" w:themeFill="background1"/>
          </w:tcPr>
          <w:p w14:paraId="3B6E6772" w14:textId="4FBA6244" w:rsidR="001D3FDB" w:rsidRPr="005A0DE1" w:rsidRDefault="005242C2" w:rsidP="009A519E">
            <w:pPr>
              <w:keepLines/>
              <w:spacing w:beforeLines="60" w:before="144" w:afterLines="60" w:after="144"/>
              <w:jc w:val="both"/>
              <w:rPr>
                <w:rFonts w:ascii="Calibri" w:hAnsi="Calibri" w:cs="Calibri"/>
                <w:sz w:val="18"/>
                <w:szCs w:val="18"/>
              </w:rPr>
            </w:pPr>
            <w:r>
              <w:rPr>
                <w:rFonts w:ascii="Calibri" w:hAnsi="Calibri" w:cs="Calibri"/>
                <w:sz w:val="18"/>
                <w:szCs w:val="18"/>
                <w:lang w:eastAsia="zh-CN"/>
              </w:rPr>
              <w:t>Development and mass production of solid state panel antennas.</w:t>
            </w:r>
          </w:p>
        </w:tc>
        <w:tc>
          <w:tcPr>
            <w:tcW w:w="940" w:type="pct"/>
            <w:shd w:val="clear" w:color="auto" w:fill="FFFFFF" w:themeFill="background1"/>
          </w:tcPr>
          <w:p w14:paraId="158350D1" w14:textId="77777777" w:rsidR="001D3FDB" w:rsidRPr="005A0DE1"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9C01194"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23CD83ED" w14:textId="77777777" w:rsidTr="009A519E">
        <w:trPr>
          <w:cantSplit/>
        </w:trPr>
        <w:tc>
          <w:tcPr>
            <w:tcW w:w="406" w:type="pct"/>
            <w:shd w:val="clear" w:color="auto" w:fill="FFFFFF" w:themeFill="background1"/>
            <w:vAlign w:val="center"/>
          </w:tcPr>
          <w:p w14:paraId="30444D53"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47572445"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what is the c</w:t>
            </w:r>
            <w:r w:rsidRPr="001D062F">
              <w:rPr>
                <w:rFonts w:ascii="Calibri" w:hAnsi="Calibri" w:cs="Calibri"/>
                <w:sz w:val="18"/>
                <w:szCs w:val="18"/>
              </w:rPr>
              <w:t>apability</w:t>
            </w:r>
            <w:r>
              <w:rPr>
                <w:rFonts w:ascii="Calibri" w:hAnsi="Calibri" w:cs="Calibri"/>
                <w:sz w:val="18"/>
                <w:szCs w:val="18"/>
              </w:rPr>
              <w:t xml:space="preserve"> of the technology</w:t>
            </w:r>
            <w:r w:rsidRPr="001D062F">
              <w:rPr>
                <w:rFonts w:ascii="Calibri" w:hAnsi="Calibri" w:cs="Calibri"/>
                <w:sz w:val="18"/>
                <w:szCs w:val="18"/>
              </w:rPr>
              <w:t>?</w:t>
            </w:r>
          </w:p>
        </w:tc>
        <w:tc>
          <w:tcPr>
            <w:tcW w:w="1123" w:type="pct"/>
            <w:shd w:val="clear" w:color="auto" w:fill="FFFFFF" w:themeFill="background1"/>
            <w:vAlign w:val="center"/>
          </w:tcPr>
          <w:p w14:paraId="1A8A1522" w14:textId="71D8352C" w:rsidR="001D3FDB" w:rsidRPr="005A0DE1" w:rsidRDefault="005242C2"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Low-latency (&lt;100ms), Broadband (&gt;100Mbps), global coverage (including poles) connectivity.</w:t>
            </w:r>
          </w:p>
        </w:tc>
        <w:tc>
          <w:tcPr>
            <w:tcW w:w="1138" w:type="pct"/>
            <w:shd w:val="clear" w:color="auto" w:fill="FFFFFF" w:themeFill="background1"/>
          </w:tcPr>
          <w:p w14:paraId="3E598781"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0BB024A7"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F7AC466"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EE5F01F" w14:textId="77777777" w:rsidTr="009A519E">
        <w:trPr>
          <w:cantSplit/>
        </w:trPr>
        <w:tc>
          <w:tcPr>
            <w:tcW w:w="406" w:type="pct"/>
            <w:shd w:val="clear" w:color="auto" w:fill="FFFFFF" w:themeFill="background1"/>
            <w:vAlign w:val="center"/>
          </w:tcPr>
          <w:p w14:paraId="1E4AF324"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3C5E6FF7"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What is the s</w:t>
            </w:r>
            <w:r w:rsidRPr="001D062F">
              <w:rPr>
                <w:rFonts w:ascii="Calibri" w:hAnsi="Calibri" w:cs="Calibri"/>
                <w:sz w:val="18"/>
                <w:szCs w:val="18"/>
              </w:rPr>
              <w:t>calability</w:t>
            </w:r>
            <w:r>
              <w:rPr>
                <w:rFonts w:ascii="Calibri" w:hAnsi="Calibri" w:cs="Calibri"/>
                <w:sz w:val="18"/>
                <w:szCs w:val="18"/>
              </w:rPr>
              <w:t xml:space="preserve"> of the technology</w:t>
            </w:r>
            <w:r w:rsidRPr="001D062F">
              <w:rPr>
                <w:rFonts w:ascii="Calibri" w:hAnsi="Calibri" w:cs="Calibri"/>
                <w:sz w:val="18"/>
                <w:szCs w:val="18"/>
              </w:rPr>
              <w:t>?</w:t>
            </w:r>
          </w:p>
        </w:tc>
        <w:tc>
          <w:tcPr>
            <w:tcW w:w="1123" w:type="pct"/>
            <w:shd w:val="clear" w:color="auto" w:fill="FFFFFF" w:themeFill="background1"/>
            <w:vAlign w:val="center"/>
          </w:tcPr>
          <w:p w14:paraId="0DFA1FF0" w14:textId="1A5AF9DC" w:rsidR="001D3FDB" w:rsidRPr="005A0DE1" w:rsidRDefault="005242C2"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The service providers current promise to be able to provide capacity to hundreds of millions of users.</w:t>
            </w:r>
          </w:p>
        </w:tc>
        <w:tc>
          <w:tcPr>
            <w:tcW w:w="1138" w:type="pct"/>
            <w:shd w:val="clear" w:color="auto" w:fill="FFFFFF" w:themeFill="background1"/>
          </w:tcPr>
          <w:p w14:paraId="4FA7FF6C"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7AFEA5C7"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62AB171"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38169AF" w14:textId="77777777" w:rsidTr="009A519E">
        <w:trPr>
          <w:cantSplit/>
        </w:trPr>
        <w:tc>
          <w:tcPr>
            <w:tcW w:w="406" w:type="pct"/>
            <w:shd w:val="clear" w:color="auto" w:fill="FFFFFF" w:themeFill="background1"/>
            <w:vAlign w:val="center"/>
          </w:tcPr>
          <w:p w14:paraId="5639DEAE"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5209826"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Is the technology backward compatible?</w:t>
            </w:r>
          </w:p>
        </w:tc>
        <w:tc>
          <w:tcPr>
            <w:tcW w:w="1123" w:type="pct"/>
            <w:shd w:val="clear" w:color="auto" w:fill="FFFFFF" w:themeFill="background1"/>
            <w:vAlign w:val="center"/>
          </w:tcPr>
          <w:p w14:paraId="4E79A29A" w14:textId="170297DF" w:rsidR="001D3FDB" w:rsidRPr="005A0DE1" w:rsidRDefault="005242C2" w:rsidP="009A519E">
            <w:pPr>
              <w:keepLines/>
              <w:spacing w:beforeLines="60" w:before="144" w:afterLines="60" w:after="144"/>
              <w:rPr>
                <w:rFonts w:ascii="Calibri" w:hAnsi="Calibri" w:cs="Calibri"/>
                <w:sz w:val="18"/>
                <w:szCs w:val="18"/>
              </w:rPr>
            </w:pPr>
            <w:r>
              <w:rPr>
                <w:rFonts w:ascii="Calibri" w:hAnsi="Calibri" w:cs="Calibri"/>
                <w:sz w:val="18"/>
                <w:szCs w:val="18"/>
                <w:lang w:eastAsia="zh-CN"/>
              </w:rPr>
              <w:t>N/A.</w:t>
            </w:r>
          </w:p>
        </w:tc>
        <w:tc>
          <w:tcPr>
            <w:tcW w:w="1138" w:type="pct"/>
            <w:shd w:val="clear" w:color="auto" w:fill="FFFFFF" w:themeFill="background1"/>
          </w:tcPr>
          <w:p w14:paraId="2B5FBBA6"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12AE90A5"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DEFCC67"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1169B449" w14:textId="77777777" w:rsidTr="009A519E">
        <w:trPr>
          <w:cantSplit/>
        </w:trPr>
        <w:tc>
          <w:tcPr>
            <w:tcW w:w="406" w:type="pct"/>
            <w:shd w:val="clear" w:color="auto" w:fill="FFFFFF" w:themeFill="background1"/>
            <w:vAlign w:val="center"/>
          </w:tcPr>
          <w:p w14:paraId="16BFFF05"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5EA72F3E" w14:textId="77777777" w:rsidR="001D3FDB" w:rsidDel="00A14841"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 xml:space="preserve">Is the technology dependant on another technology? </w:t>
            </w:r>
          </w:p>
        </w:tc>
        <w:tc>
          <w:tcPr>
            <w:tcW w:w="1123" w:type="pct"/>
            <w:shd w:val="clear" w:color="auto" w:fill="FFFFFF" w:themeFill="background1"/>
            <w:vAlign w:val="center"/>
          </w:tcPr>
          <w:p w14:paraId="4ECC41DA" w14:textId="20758A6B" w:rsidR="001D3FDB" w:rsidRPr="005A0DE1" w:rsidRDefault="005242C2" w:rsidP="009A519E">
            <w:pPr>
              <w:keepLines/>
              <w:spacing w:beforeLines="60" w:before="144" w:afterLines="60" w:after="144"/>
              <w:rPr>
                <w:rFonts w:ascii="Calibri" w:hAnsi="Calibri" w:cs="Calibri"/>
                <w:sz w:val="18"/>
                <w:szCs w:val="18"/>
              </w:rPr>
            </w:pPr>
            <w:r>
              <w:rPr>
                <w:rFonts w:ascii="Calibri" w:hAnsi="Calibri" w:cs="Calibri"/>
                <w:sz w:val="18"/>
                <w:szCs w:val="18"/>
              </w:rPr>
              <w:t>Most likely GPS.</w:t>
            </w:r>
          </w:p>
        </w:tc>
        <w:tc>
          <w:tcPr>
            <w:tcW w:w="1138" w:type="pct"/>
            <w:shd w:val="clear" w:color="auto" w:fill="FFFFFF" w:themeFill="background1"/>
          </w:tcPr>
          <w:p w14:paraId="0D072A5B" w14:textId="77777777" w:rsidR="001D3FDB" w:rsidRPr="005A0DE1" w:rsidRDefault="001D3FDB" w:rsidP="009A519E">
            <w:pPr>
              <w:keepLines/>
              <w:spacing w:beforeLines="60" w:before="144" w:afterLines="60" w:after="144"/>
              <w:jc w:val="both"/>
              <w:rPr>
                <w:rFonts w:ascii="Calibri" w:hAnsi="Calibri" w:cs="Calibri"/>
                <w:sz w:val="18"/>
                <w:szCs w:val="18"/>
              </w:rPr>
            </w:pPr>
          </w:p>
        </w:tc>
        <w:tc>
          <w:tcPr>
            <w:tcW w:w="940" w:type="pct"/>
            <w:shd w:val="clear" w:color="auto" w:fill="FFFFFF" w:themeFill="background1"/>
          </w:tcPr>
          <w:p w14:paraId="66F09696" w14:textId="77777777" w:rsidR="001D3FDB" w:rsidRPr="005A0DE1"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6CDD4CE"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0BC0CD1B" w14:textId="77777777" w:rsidTr="009A519E">
        <w:trPr>
          <w:cantSplit/>
        </w:trPr>
        <w:tc>
          <w:tcPr>
            <w:tcW w:w="406" w:type="pct"/>
            <w:shd w:val="clear" w:color="auto" w:fill="FFFFFF" w:themeFill="background1"/>
            <w:vAlign w:val="center"/>
          </w:tcPr>
          <w:p w14:paraId="1F361902" w14:textId="77777777" w:rsidR="001D3FDB" w:rsidRPr="009C4D29" w:rsidRDefault="001D3FDB" w:rsidP="001D3FDB">
            <w:pPr>
              <w:pStyle w:val="Paragraphedeliste"/>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796A15F3"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Can the technology</w:t>
            </w:r>
            <w:r w:rsidRPr="001D062F">
              <w:rPr>
                <w:rFonts w:ascii="Calibri" w:hAnsi="Calibri" w:cs="Calibri"/>
                <w:sz w:val="18"/>
                <w:szCs w:val="18"/>
              </w:rPr>
              <w:t xml:space="preserve"> be demonstrated?</w:t>
            </w:r>
          </w:p>
        </w:tc>
        <w:tc>
          <w:tcPr>
            <w:tcW w:w="1123" w:type="pct"/>
            <w:shd w:val="clear" w:color="auto" w:fill="FFFFFF" w:themeFill="background1"/>
            <w:vAlign w:val="center"/>
          </w:tcPr>
          <w:p w14:paraId="2AC0B442" w14:textId="77777777" w:rsidR="001D3FDB" w:rsidRDefault="005242C2" w:rsidP="009A519E">
            <w:pPr>
              <w:keepLines/>
              <w:spacing w:beforeLines="60" w:before="144" w:afterLines="60" w:after="144"/>
              <w:rPr>
                <w:ins w:id="59" w:author="Jean-Francois Coutu" w:date="2022-10-03T13:54:00Z"/>
                <w:rFonts w:ascii="Calibri" w:hAnsi="Calibri" w:cs="Calibri"/>
                <w:sz w:val="18"/>
                <w:szCs w:val="18"/>
                <w:lang w:eastAsia="zh-CN"/>
              </w:rPr>
            </w:pPr>
            <w:r>
              <w:rPr>
                <w:rFonts w:ascii="Calibri" w:hAnsi="Calibri" w:cs="Calibri"/>
                <w:sz w:val="18"/>
                <w:szCs w:val="18"/>
                <w:lang w:eastAsia="zh-CN"/>
              </w:rPr>
              <w:t>Iridium NEXT constellation is considered a first generation LEO constellation currently in-service.</w:t>
            </w:r>
          </w:p>
          <w:p w14:paraId="75D8FC44" w14:textId="110AF2D1" w:rsidR="003C78FC" w:rsidRPr="001D062F" w:rsidRDefault="003C78FC" w:rsidP="009A519E">
            <w:pPr>
              <w:keepLines/>
              <w:spacing w:beforeLines="60" w:before="144" w:afterLines="60" w:after="144"/>
              <w:rPr>
                <w:rFonts w:ascii="Calibri" w:hAnsi="Calibri" w:cs="Calibri"/>
                <w:sz w:val="18"/>
                <w:szCs w:val="18"/>
                <w:lang w:eastAsia="zh-CN"/>
              </w:rPr>
            </w:pPr>
            <w:ins w:id="60" w:author="Jean-Francois Coutu" w:date="2022-10-03T13:55:00Z">
              <w:r>
                <w:rPr>
                  <w:rFonts w:ascii="Calibri" w:hAnsi="Calibri" w:cs="Calibri"/>
                  <w:sz w:val="18"/>
                  <w:szCs w:val="18"/>
                  <w:lang w:eastAsia="zh-CN"/>
                </w:rPr>
                <w:t>In 2022, CCG has now completed many tests and has about 10 fixed sites using the technology. Maritime mobile usage  (roaming) is not yet approved in Canada, but some cruise ships are already using it in the United States</w:t>
              </w:r>
            </w:ins>
            <w:ins w:id="61" w:author="Jean-Francois Coutu" w:date="2022-10-03T13:56:00Z">
              <w:r>
                <w:rPr>
                  <w:rFonts w:ascii="Calibri" w:hAnsi="Calibri" w:cs="Calibri"/>
                  <w:sz w:val="18"/>
                  <w:szCs w:val="18"/>
                  <w:lang w:eastAsia="zh-CN"/>
                </w:rPr>
                <w:t>.</w:t>
              </w:r>
            </w:ins>
          </w:p>
        </w:tc>
        <w:tc>
          <w:tcPr>
            <w:tcW w:w="1138" w:type="pct"/>
            <w:shd w:val="clear" w:color="auto" w:fill="FFFFFF" w:themeFill="background1"/>
          </w:tcPr>
          <w:p w14:paraId="2052B99C"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20A767B8"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5142D3B6"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B715251" w14:textId="77777777" w:rsidTr="009A519E">
        <w:trPr>
          <w:cantSplit/>
        </w:trPr>
        <w:tc>
          <w:tcPr>
            <w:tcW w:w="406" w:type="pct"/>
            <w:shd w:val="clear" w:color="auto" w:fill="FFFFFF" w:themeFill="background1"/>
            <w:vAlign w:val="center"/>
          </w:tcPr>
          <w:p w14:paraId="7E892C11" w14:textId="77777777" w:rsidR="001D3FDB" w:rsidRPr="009C4D29" w:rsidRDefault="001D3FDB" w:rsidP="009A519E">
            <w:pPr>
              <w:pStyle w:val="Paragraphedeliste"/>
              <w:spacing w:beforeLines="60" w:before="144" w:afterLines="60" w:after="144"/>
              <w:ind w:left="360"/>
              <w:rPr>
                <w:rFonts w:ascii="Calibri" w:hAnsi="Calibri" w:cs="Calibri"/>
                <w:sz w:val="18"/>
                <w:szCs w:val="18"/>
              </w:rPr>
            </w:pPr>
            <w:r w:rsidRPr="009C4D29">
              <w:rPr>
                <w:rFonts w:ascii="Calibri" w:hAnsi="Calibri" w:cs="Calibri"/>
                <w:sz w:val="18"/>
                <w:szCs w:val="18"/>
              </w:rPr>
              <w:t>17</w:t>
            </w:r>
          </w:p>
        </w:tc>
        <w:tc>
          <w:tcPr>
            <w:tcW w:w="758" w:type="pct"/>
            <w:shd w:val="clear" w:color="auto" w:fill="FFFFFF" w:themeFill="background1"/>
            <w:vAlign w:val="center"/>
          </w:tcPr>
          <w:p w14:paraId="6F6C8F45" w14:textId="77777777" w:rsidR="001D3FDB" w:rsidRPr="001D062F" w:rsidRDefault="001D3FDB" w:rsidP="009A519E">
            <w:pPr>
              <w:keepLines/>
              <w:spacing w:beforeLines="60" w:before="144" w:afterLines="60" w:after="144"/>
              <w:jc w:val="both"/>
              <w:rPr>
                <w:rFonts w:ascii="Calibri" w:hAnsi="Calibri" w:cs="Calibri"/>
                <w:sz w:val="18"/>
                <w:szCs w:val="18"/>
              </w:rPr>
            </w:pPr>
            <w:r w:rsidRPr="001D062F">
              <w:rPr>
                <w:rFonts w:ascii="Calibri" w:hAnsi="Calibri" w:cs="Calibri"/>
                <w:sz w:val="18"/>
                <w:szCs w:val="18"/>
              </w:rPr>
              <w:t>Are there any results and test bed? Please List</w:t>
            </w:r>
          </w:p>
        </w:tc>
        <w:tc>
          <w:tcPr>
            <w:tcW w:w="1123" w:type="pct"/>
            <w:shd w:val="clear" w:color="auto" w:fill="FFFFFF" w:themeFill="background1"/>
            <w:vAlign w:val="center"/>
          </w:tcPr>
          <w:p w14:paraId="07B26D3D" w14:textId="77777777" w:rsidR="001D3FDB" w:rsidRDefault="005242C2" w:rsidP="005242C2">
            <w:pPr>
              <w:keepLines/>
              <w:spacing w:beforeLines="60" w:before="144" w:afterLines="60" w:after="144"/>
              <w:rPr>
                <w:ins w:id="62" w:author="Jean-Francois Coutu" w:date="2022-10-03T13:56:00Z"/>
                <w:rFonts w:ascii="Calibri" w:hAnsi="Calibri" w:cs="Calibri"/>
                <w:sz w:val="18"/>
                <w:szCs w:val="18"/>
                <w:lang w:val="en-CA" w:eastAsia="zh-CN"/>
              </w:rPr>
            </w:pPr>
            <w:r w:rsidRPr="005242C2">
              <w:rPr>
                <w:rFonts w:ascii="Calibri" w:hAnsi="Calibri" w:cs="Calibri"/>
                <w:sz w:val="18"/>
                <w:szCs w:val="18"/>
                <w:lang w:val="en-CA" w:eastAsia="zh-CN"/>
              </w:rPr>
              <w:t>CCG has tested the Iridium NEXT constellation service on one of its IceBreaker in the Arctic during summer 2019.</w:t>
            </w:r>
          </w:p>
          <w:p w14:paraId="47DE9F6D" w14:textId="77777777" w:rsidR="003C78FC" w:rsidRDefault="003C78FC" w:rsidP="005242C2">
            <w:pPr>
              <w:keepLines/>
              <w:spacing w:beforeLines="60" w:before="144" w:afterLines="60" w:after="144"/>
              <w:rPr>
                <w:ins w:id="63" w:author="Jean-Francois Coutu" w:date="2022-10-03T13:56:00Z"/>
                <w:rFonts w:ascii="Calibri" w:hAnsi="Calibri" w:cs="Calibri"/>
                <w:sz w:val="18"/>
                <w:szCs w:val="18"/>
                <w:lang w:val="en-CA" w:eastAsia="zh-CN"/>
              </w:rPr>
            </w:pPr>
            <w:ins w:id="64" w:author="Jean-Francois Coutu" w:date="2022-10-03T13:56:00Z">
              <w:r>
                <w:rPr>
                  <w:rFonts w:ascii="Calibri" w:hAnsi="Calibri" w:cs="Calibri"/>
                  <w:sz w:val="18"/>
                  <w:szCs w:val="18"/>
                  <w:lang w:val="en-CA" w:eastAsia="zh-CN"/>
                </w:rPr>
                <w:t>CCG has tested StarLink / Space X constellation at their remote site on Anticosti Island.</w:t>
              </w:r>
            </w:ins>
          </w:p>
          <w:p w14:paraId="1A98A5C6" w14:textId="081AA379" w:rsidR="003C78FC" w:rsidRPr="005242C2" w:rsidRDefault="003C78FC" w:rsidP="005242C2">
            <w:pPr>
              <w:keepLines/>
              <w:spacing w:beforeLines="60" w:before="144" w:afterLines="60" w:after="144"/>
              <w:rPr>
                <w:rFonts w:ascii="Calibri" w:hAnsi="Calibri" w:cs="Calibri"/>
                <w:sz w:val="18"/>
                <w:szCs w:val="18"/>
                <w:lang w:val="en-CA" w:eastAsia="zh-CN"/>
              </w:rPr>
            </w:pPr>
            <w:ins w:id="65" w:author="Jean-Francois Coutu" w:date="2022-10-03T13:56:00Z">
              <w:r>
                <w:rPr>
                  <w:rFonts w:ascii="Calibri" w:hAnsi="Calibri" w:cs="Calibri"/>
                  <w:sz w:val="18"/>
                  <w:szCs w:val="18"/>
                  <w:lang w:val="en-CA" w:eastAsia="zh-CN"/>
                </w:rPr>
                <w:t xml:space="preserve">CCG currently has 10 sites using Space X / Starlink, some as their main </w:t>
              </w:r>
            </w:ins>
            <w:ins w:id="66" w:author="Jean-Francois Coutu" w:date="2022-10-03T13:57:00Z">
              <w:r>
                <w:rPr>
                  <w:rFonts w:ascii="Calibri" w:hAnsi="Calibri" w:cs="Calibri"/>
                  <w:sz w:val="18"/>
                  <w:szCs w:val="18"/>
                  <w:lang w:val="en-CA" w:eastAsia="zh-CN"/>
                </w:rPr>
                <w:t>operational link.</w:t>
              </w:r>
            </w:ins>
          </w:p>
        </w:tc>
        <w:tc>
          <w:tcPr>
            <w:tcW w:w="1138" w:type="pct"/>
            <w:shd w:val="clear" w:color="auto" w:fill="FFFFFF" w:themeFill="background1"/>
          </w:tcPr>
          <w:p w14:paraId="6D1C5234"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728A7459"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49E640E"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BECCE29" w14:textId="77777777" w:rsidTr="009A519E">
        <w:trPr>
          <w:cantSplit/>
        </w:trPr>
        <w:tc>
          <w:tcPr>
            <w:tcW w:w="406" w:type="pct"/>
            <w:shd w:val="clear" w:color="auto" w:fill="FFFFFF" w:themeFill="background1"/>
            <w:vAlign w:val="center"/>
          </w:tcPr>
          <w:p w14:paraId="156FB01D" w14:textId="77777777" w:rsidR="001D3FDB" w:rsidRPr="009C4D29" w:rsidRDefault="001D3FDB" w:rsidP="009A519E">
            <w:pPr>
              <w:pStyle w:val="Paragraphedeliste"/>
              <w:spacing w:beforeLines="60" w:before="144" w:afterLines="60" w:after="144"/>
              <w:ind w:left="360"/>
              <w:rPr>
                <w:rFonts w:ascii="Calibri" w:hAnsi="Calibri" w:cs="Calibri"/>
                <w:sz w:val="18"/>
                <w:szCs w:val="18"/>
              </w:rPr>
            </w:pPr>
            <w:r w:rsidRPr="009C4D29">
              <w:rPr>
                <w:rFonts w:ascii="Calibri" w:hAnsi="Calibri" w:cs="Calibri"/>
                <w:sz w:val="18"/>
                <w:szCs w:val="18"/>
              </w:rPr>
              <w:t>18</w:t>
            </w:r>
          </w:p>
        </w:tc>
        <w:tc>
          <w:tcPr>
            <w:tcW w:w="758" w:type="pct"/>
            <w:shd w:val="clear" w:color="auto" w:fill="FFFFFF" w:themeFill="background1"/>
            <w:vAlign w:val="center"/>
          </w:tcPr>
          <w:p w14:paraId="78C41555"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Is there a c</w:t>
            </w:r>
            <w:r w:rsidRPr="001D062F">
              <w:rPr>
                <w:rFonts w:ascii="Calibri" w:hAnsi="Calibri" w:cs="Calibri"/>
                <w:sz w:val="18"/>
                <w:szCs w:val="18"/>
              </w:rPr>
              <w:t>ompliance summary?</w:t>
            </w:r>
          </w:p>
        </w:tc>
        <w:tc>
          <w:tcPr>
            <w:tcW w:w="1123" w:type="pct"/>
            <w:shd w:val="clear" w:color="auto" w:fill="FFFFFF" w:themeFill="background1"/>
            <w:vAlign w:val="center"/>
          </w:tcPr>
          <w:p w14:paraId="1573650D" w14:textId="54BC6934" w:rsidR="001D3FDB" w:rsidRPr="001D062F" w:rsidRDefault="005242C2"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N/A</w:t>
            </w:r>
          </w:p>
        </w:tc>
        <w:tc>
          <w:tcPr>
            <w:tcW w:w="1138" w:type="pct"/>
            <w:shd w:val="clear" w:color="auto" w:fill="FFFFFF" w:themeFill="background1"/>
          </w:tcPr>
          <w:p w14:paraId="06F87147"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041E6433"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CF69CDF"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859760A" w14:textId="77777777" w:rsidTr="009A519E">
        <w:trPr>
          <w:cantSplit/>
        </w:trPr>
        <w:tc>
          <w:tcPr>
            <w:tcW w:w="406" w:type="pct"/>
            <w:shd w:val="clear" w:color="auto" w:fill="FFFFFF" w:themeFill="background1"/>
            <w:vAlign w:val="center"/>
          </w:tcPr>
          <w:p w14:paraId="06ADC8C0" w14:textId="77777777" w:rsidR="001D3FDB" w:rsidRPr="009C4D29" w:rsidRDefault="001D3FDB" w:rsidP="009A519E">
            <w:pPr>
              <w:pStyle w:val="Paragraphedeliste"/>
              <w:spacing w:beforeLines="60" w:before="144" w:afterLines="60" w:after="144"/>
              <w:ind w:left="360"/>
              <w:rPr>
                <w:rFonts w:ascii="Calibri" w:hAnsi="Calibri" w:cs="Calibri"/>
                <w:sz w:val="18"/>
                <w:szCs w:val="18"/>
              </w:rPr>
            </w:pPr>
            <w:r w:rsidRPr="009C4D29">
              <w:rPr>
                <w:rFonts w:ascii="Calibri" w:hAnsi="Calibri" w:cs="Calibri"/>
                <w:sz w:val="18"/>
                <w:szCs w:val="18"/>
              </w:rPr>
              <w:t>19</w:t>
            </w:r>
          </w:p>
        </w:tc>
        <w:tc>
          <w:tcPr>
            <w:tcW w:w="758" w:type="pct"/>
            <w:shd w:val="clear" w:color="auto" w:fill="FFFFFF" w:themeFill="background1"/>
            <w:vAlign w:val="center"/>
          </w:tcPr>
          <w:p w14:paraId="53FB16A9"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Are there legal issues associated with the implementation of the technology?</w:t>
            </w:r>
          </w:p>
        </w:tc>
        <w:tc>
          <w:tcPr>
            <w:tcW w:w="1123" w:type="pct"/>
            <w:shd w:val="clear" w:color="auto" w:fill="FFFFFF" w:themeFill="background1"/>
            <w:vAlign w:val="center"/>
          </w:tcPr>
          <w:p w14:paraId="62A131FA" w14:textId="185C3AAC" w:rsidR="001D3FDB" w:rsidRPr="001D062F" w:rsidRDefault="005242C2" w:rsidP="009A519E">
            <w:pPr>
              <w:keepLines/>
              <w:spacing w:beforeLines="60" w:before="144" w:afterLines="60" w:after="144"/>
              <w:rPr>
                <w:rFonts w:ascii="Calibri" w:hAnsi="Calibri" w:cs="Calibri"/>
                <w:sz w:val="18"/>
                <w:szCs w:val="18"/>
              </w:rPr>
            </w:pPr>
            <w:r>
              <w:rPr>
                <w:rFonts w:ascii="Calibri" w:hAnsi="Calibri" w:cs="Calibri"/>
                <w:sz w:val="18"/>
                <w:szCs w:val="18"/>
              </w:rPr>
              <w:t>N/A</w:t>
            </w:r>
          </w:p>
        </w:tc>
        <w:tc>
          <w:tcPr>
            <w:tcW w:w="1138" w:type="pct"/>
            <w:shd w:val="clear" w:color="auto" w:fill="FFFFFF" w:themeFill="background1"/>
          </w:tcPr>
          <w:p w14:paraId="5D0722D4"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75D00524"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8622605"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68D0BD3C" w14:textId="77777777" w:rsidTr="009A519E">
        <w:trPr>
          <w:cantSplit/>
        </w:trPr>
        <w:tc>
          <w:tcPr>
            <w:tcW w:w="406" w:type="pct"/>
            <w:shd w:val="clear" w:color="auto" w:fill="FFFFFF" w:themeFill="background1"/>
            <w:vAlign w:val="center"/>
          </w:tcPr>
          <w:p w14:paraId="1B1250E0" w14:textId="77777777" w:rsidR="001D3FDB" w:rsidRPr="009C4D29" w:rsidRDefault="001D3FDB" w:rsidP="009A519E">
            <w:pPr>
              <w:pStyle w:val="Paragraphedeliste"/>
              <w:spacing w:beforeLines="60" w:before="144" w:afterLines="60" w:after="144"/>
              <w:ind w:left="360"/>
              <w:rPr>
                <w:rFonts w:ascii="Calibri" w:hAnsi="Calibri" w:cs="Calibri"/>
                <w:sz w:val="18"/>
                <w:szCs w:val="18"/>
              </w:rPr>
            </w:pPr>
            <w:r>
              <w:rPr>
                <w:rFonts w:ascii="Calibri" w:hAnsi="Calibri" w:cs="Calibri"/>
                <w:sz w:val="18"/>
                <w:szCs w:val="18"/>
              </w:rPr>
              <w:t>20</w:t>
            </w:r>
          </w:p>
        </w:tc>
        <w:tc>
          <w:tcPr>
            <w:tcW w:w="758" w:type="pct"/>
            <w:shd w:val="clear" w:color="auto" w:fill="FFFFFF" w:themeFill="background1"/>
          </w:tcPr>
          <w:p w14:paraId="28B562F0" w14:textId="77777777" w:rsidR="001D3FDB" w:rsidDel="003F4857"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 xml:space="preserve">Are there any intellectual property rights (essential patents) associated with the technology? </w:t>
            </w:r>
          </w:p>
        </w:tc>
        <w:tc>
          <w:tcPr>
            <w:tcW w:w="1123" w:type="pct"/>
            <w:shd w:val="clear" w:color="auto" w:fill="FFFFFF" w:themeFill="background1"/>
            <w:vAlign w:val="center"/>
          </w:tcPr>
          <w:p w14:paraId="51A1688E" w14:textId="2CA24BC8" w:rsidR="001D3FDB" w:rsidRPr="001D062F" w:rsidRDefault="005242C2" w:rsidP="009A519E">
            <w:pPr>
              <w:keepLines/>
              <w:spacing w:beforeLines="60" w:before="144" w:afterLines="60" w:after="144"/>
              <w:rPr>
                <w:rFonts w:ascii="Calibri" w:hAnsi="Calibri" w:cs="Calibri"/>
                <w:sz w:val="18"/>
                <w:szCs w:val="18"/>
                <w:lang w:eastAsia="zh-CN"/>
              </w:rPr>
            </w:pPr>
            <w:r>
              <w:rPr>
                <w:rFonts w:ascii="Calibri" w:hAnsi="Calibri" w:cs="Calibri"/>
                <w:sz w:val="18"/>
                <w:szCs w:val="18"/>
              </w:rPr>
              <w:t>N/A – commercial service</w:t>
            </w:r>
          </w:p>
        </w:tc>
        <w:tc>
          <w:tcPr>
            <w:tcW w:w="1138" w:type="pct"/>
            <w:shd w:val="clear" w:color="auto" w:fill="FFFFFF" w:themeFill="background1"/>
          </w:tcPr>
          <w:p w14:paraId="3834E17C"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5FBB19FA"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27E0740C"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6C5EA4E4" w14:textId="77777777" w:rsidTr="009A519E">
        <w:trPr>
          <w:cantSplit/>
        </w:trPr>
        <w:tc>
          <w:tcPr>
            <w:tcW w:w="406" w:type="pct"/>
            <w:shd w:val="clear" w:color="auto" w:fill="FFFFFF" w:themeFill="background1"/>
            <w:vAlign w:val="center"/>
          </w:tcPr>
          <w:p w14:paraId="2AF88E93" w14:textId="77777777" w:rsidR="001D3FDB" w:rsidRPr="009C4D29" w:rsidRDefault="001D3FDB" w:rsidP="009A519E">
            <w:pPr>
              <w:pStyle w:val="Paragraphedeliste"/>
              <w:spacing w:beforeLines="60" w:before="144" w:afterLines="60" w:after="144"/>
              <w:ind w:left="360"/>
              <w:rPr>
                <w:rFonts w:ascii="Calibri" w:hAnsi="Calibri" w:cs="Calibri"/>
                <w:sz w:val="18"/>
                <w:szCs w:val="18"/>
              </w:rPr>
            </w:pPr>
            <w:r>
              <w:rPr>
                <w:rFonts w:ascii="Calibri" w:hAnsi="Calibri" w:cs="Calibri"/>
                <w:sz w:val="18"/>
                <w:szCs w:val="18"/>
              </w:rPr>
              <w:t>21</w:t>
            </w:r>
          </w:p>
        </w:tc>
        <w:tc>
          <w:tcPr>
            <w:tcW w:w="758" w:type="pct"/>
            <w:shd w:val="clear" w:color="auto" w:fill="FFFFFF" w:themeFill="background1"/>
          </w:tcPr>
          <w:p w14:paraId="1C8266D6"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Is the technology safe to use</w:t>
            </w:r>
          </w:p>
        </w:tc>
        <w:tc>
          <w:tcPr>
            <w:tcW w:w="1123" w:type="pct"/>
            <w:shd w:val="clear" w:color="auto" w:fill="FFFFFF" w:themeFill="background1"/>
            <w:vAlign w:val="center"/>
          </w:tcPr>
          <w:p w14:paraId="51AFD384" w14:textId="326B60C9" w:rsidR="001D3FDB" w:rsidRPr="001D062F" w:rsidRDefault="009A160F"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Yes</w:t>
            </w:r>
          </w:p>
        </w:tc>
        <w:tc>
          <w:tcPr>
            <w:tcW w:w="1138" w:type="pct"/>
            <w:shd w:val="clear" w:color="auto" w:fill="FFFFFF" w:themeFill="background1"/>
          </w:tcPr>
          <w:p w14:paraId="61525C7F"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2FB36368"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0FF95C82"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E90CD88" w14:textId="77777777" w:rsidTr="009A519E">
        <w:trPr>
          <w:cantSplit/>
        </w:trPr>
        <w:tc>
          <w:tcPr>
            <w:tcW w:w="406" w:type="pct"/>
            <w:shd w:val="clear" w:color="auto" w:fill="FFFFFF" w:themeFill="background1"/>
            <w:vAlign w:val="center"/>
          </w:tcPr>
          <w:p w14:paraId="05E8AB7A"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22</w:t>
            </w:r>
          </w:p>
        </w:tc>
        <w:tc>
          <w:tcPr>
            <w:tcW w:w="758" w:type="pct"/>
            <w:shd w:val="clear" w:color="auto" w:fill="FFFFFF" w:themeFill="background1"/>
          </w:tcPr>
          <w:p w14:paraId="4A07297B" w14:textId="77777777" w:rsidR="001D3FDB"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 xml:space="preserve">Does the use of the technology require extra training? </w:t>
            </w:r>
          </w:p>
        </w:tc>
        <w:tc>
          <w:tcPr>
            <w:tcW w:w="1123" w:type="pct"/>
            <w:shd w:val="clear" w:color="auto" w:fill="FFFFFF" w:themeFill="background1"/>
            <w:vAlign w:val="center"/>
          </w:tcPr>
          <w:p w14:paraId="0FCF3C70" w14:textId="0DB22698" w:rsidR="001D3FDB" w:rsidRPr="001D062F" w:rsidRDefault="009A160F" w:rsidP="009A519E">
            <w:pPr>
              <w:keepLines/>
              <w:spacing w:beforeLines="60" w:before="144" w:afterLines="60" w:after="144"/>
              <w:rPr>
                <w:rFonts w:ascii="Calibri" w:hAnsi="Calibri" w:cs="Calibri"/>
                <w:sz w:val="18"/>
                <w:szCs w:val="18"/>
                <w:lang w:eastAsia="zh-CN"/>
              </w:rPr>
            </w:pPr>
            <w:r>
              <w:rPr>
                <w:rFonts w:ascii="Calibri" w:hAnsi="Calibri" w:cs="Calibri"/>
                <w:sz w:val="18"/>
                <w:szCs w:val="18"/>
              </w:rPr>
              <w:t>No</w:t>
            </w:r>
          </w:p>
        </w:tc>
        <w:tc>
          <w:tcPr>
            <w:tcW w:w="1138" w:type="pct"/>
            <w:shd w:val="clear" w:color="auto" w:fill="FFFFFF" w:themeFill="background1"/>
            <w:vAlign w:val="center"/>
          </w:tcPr>
          <w:p w14:paraId="1C4E459E"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lang w:eastAsia="zh-CN"/>
              </w:rPr>
              <w:t>NO</w:t>
            </w:r>
          </w:p>
        </w:tc>
        <w:tc>
          <w:tcPr>
            <w:tcW w:w="940" w:type="pct"/>
            <w:shd w:val="clear" w:color="auto" w:fill="FFFFFF" w:themeFill="background1"/>
          </w:tcPr>
          <w:p w14:paraId="01D18955" w14:textId="77777777" w:rsidR="001D3FDB" w:rsidRPr="001D062F"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E8E2791" w14:textId="77777777" w:rsidR="001D3FDB" w:rsidRPr="001D062F" w:rsidRDefault="001D3FDB" w:rsidP="009A519E">
            <w:pPr>
              <w:keepLines/>
              <w:spacing w:beforeLines="60" w:before="144" w:afterLines="60" w:after="144"/>
              <w:jc w:val="center"/>
              <w:rPr>
                <w:rFonts w:ascii="Calibri" w:hAnsi="Calibri" w:cs="Calibri"/>
                <w:sz w:val="18"/>
                <w:szCs w:val="18"/>
              </w:rPr>
            </w:pPr>
          </w:p>
        </w:tc>
      </w:tr>
      <w:tr w:rsidR="001D3FDB" w:rsidRPr="005A0DE1" w14:paraId="0B3F5F47" w14:textId="77777777" w:rsidTr="009A519E">
        <w:trPr>
          <w:cantSplit/>
        </w:trPr>
        <w:tc>
          <w:tcPr>
            <w:tcW w:w="406" w:type="pct"/>
            <w:shd w:val="clear" w:color="auto" w:fill="FFFFFF" w:themeFill="background1"/>
            <w:vAlign w:val="center"/>
          </w:tcPr>
          <w:p w14:paraId="64299B71"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23</w:t>
            </w:r>
          </w:p>
        </w:tc>
        <w:tc>
          <w:tcPr>
            <w:tcW w:w="758" w:type="pct"/>
            <w:shd w:val="clear" w:color="auto" w:fill="FFFFFF" w:themeFill="background1"/>
          </w:tcPr>
          <w:p w14:paraId="2B3D315E"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Are there environmental considerations with the technology?</w:t>
            </w:r>
          </w:p>
        </w:tc>
        <w:tc>
          <w:tcPr>
            <w:tcW w:w="1123" w:type="pct"/>
            <w:shd w:val="clear" w:color="auto" w:fill="FFFFFF" w:themeFill="background1"/>
            <w:vAlign w:val="center"/>
          </w:tcPr>
          <w:p w14:paraId="3FC6A173" w14:textId="1AF187EC" w:rsidR="001D3FDB" w:rsidRDefault="009A160F" w:rsidP="009A519E">
            <w:pPr>
              <w:keepLines/>
              <w:spacing w:beforeLines="60" w:before="144" w:afterLines="60" w:after="144"/>
              <w:rPr>
                <w:ins w:id="67" w:author="Jean-Francois Coutu" w:date="2022-10-03T14:06:00Z"/>
                <w:rFonts w:ascii="Calibri" w:hAnsi="Calibri" w:cs="Calibri"/>
                <w:sz w:val="18"/>
                <w:szCs w:val="18"/>
              </w:rPr>
            </w:pPr>
            <w:del w:id="68" w:author="Jean-Francois Coutu" w:date="2022-10-03T14:06:00Z">
              <w:r w:rsidDel="004C5BB2">
                <w:rPr>
                  <w:rFonts w:ascii="Calibri" w:hAnsi="Calibri" w:cs="Calibri"/>
                  <w:sz w:val="18"/>
                  <w:szCs w:val="18"/>
                </w:rPr>
                <w:delText>No</w:delText>
              </w:r>
            </w:del>
            <w:ins w:id="69" w:author="Jean-Francois Coutu" w:date="2022-10-03T14:06:00Z">
              <w:r w:rsidR="004C5BB2">
                <w:rPr>
                  <w:rFonts w:ascii="Calibri" w:hAnsi="Calibri" w:cs="Calibri"/>
                  <w:sz w:val="18"/>
                  <w:szCs w:val="18"/>
                </w:rPr>
                <w:t>Detrimental impact to astronomical observations.</w:t>
              </w:r>
            </w:ins>
          </w:p>
          <w:p w14:paraId="659BAB87" w14:textId="522574BC" w:rsidR="004C5BB2" w:rsidRPr="001D062F" w:rsidRDefault="004C5BB2" w:rsidP="009A519E">
            <w:pPr>
              <w:keepLines/>
              <w:spacing w:beforeLines="60" w:before="144" w:afterLines="60" w:after="144"/>
              <w:rPr>
                <w:rFonts w:ascii="Calibri" w:hAnsi="Calibri" w:cs="Calibri"/>
                <w:sz w:val="18"/>
                <w:szCs w:val="18"/>
              </w:rPr>
            </w:pPr>
            <w:ins w:id="70" w:author="Jean-Francois Coutu" w:date="2022-10-03T14:06:00Z">
              <w:r>
                <w:rPr>
                  <w:rFonts w:ascii="Calibri" w:hAnsi="Calibri" w:cs="Calibri"/>
                  <w:sz w:val="18"/>
                  <w:szCs w:val="18"/>
                </w:rPr>
                <w:t>Increase in space</w:t>
              </w:r>
            </w:ins>
            <w:ins w:id="71" w:author="Jean-Francois Coutu" w:date="2022-10-03T14:07:00Z">
              <w:r>
                <w:rPr>
                  <w:rFonts w:ascii="Calibri" w:hAnsi="Calibri" w:cs="Calibri"/>
                  <w:sz w:val="18"/>
                  <w:szCs w:val="18"/>
                </w:rPr>
                <w:t xml:space="preserve"> debris / launch danger.</w:t>
              </w:r>
            </w:ins>
            <w:ins w:id="72" w:author="Jean-Francois Coutu" w:date="2022-10-03T14:06:00Z">
              <w:r>
                <w:rPr>
                  <w:rFonts w:ascii="Calibri" w:hAnsi="Calibri" w:cs="Calibri"/>
                  <w:sz w:val="18"/>
                  <w:szCs w:val="18"/>
                </w:rPr>
                <w:t xml:space="preserve"> </w:t>
              </w:r>
            </w:ins>
          </w:p>
        </w:tc>
        <w:tc>
          <w:tcPr>
            <w:tcW w:w="1138" w:type="pct"/>
            <w:shd w:val="clear" w:color="auto" w:fill="FFFFFF" w:themeFill="background1"/>
          </w:tcPr>
          <w:p w14:paraId="201045B8" w14:textId="77777777" w:rsidR="001D3FDB" w:rsidRPr="001D062F" w:rsidRDefault="001D3FDB" w:rsidP="009A519E">
            <w:pPr>
              <w:keepLines/>
              <w:spacing w:beforeLines="60" w:before="144" w:afterLines="60" w:after="144"/>
              <w:rPr>
                <w:rFonts w:ascii="Calibri" w:hAnsi="Calibri" w:cs="Calibri"/>
                <w:sz w:val="18"/>
                <w:szCs w:val="18"/>
              </w:rPr>
            </w:pPr>
          </w:p>
        </w:tc>
        <w:tc>
          <w:tcPr>
            <w:tcW w:w="940" w:type="pct"/>
            <w:shd w:val="clear" w:color="auto" w:fill="FFFFFF" w:themeFill="background1"/>
          </w:tcPr>
          <w:p w14:paraId="2B4F57FF"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DEF954D"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F01ABC7" w14:textId="77777777" w:rsidTr="009A519E">
        <w:trPr>
          <w:cantSplit/>
        </w:trPr>
        <w:tc>
          <w:tcPr>
            <w:tcW w:w="406" w:type="pct"/>
            <w:shd w:val="clear" w:color="auto" w:fill="FFFFFF" w:themeFill="background1"/>
            <w:vAlign w:val="center"/>
          </w:tcPr>
          <w:p w14:paraId="1936D207"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24</w:t>
            </w:r>
          </w:p>
        </w:tc>
        <w:tc>
          <w:tcPr>
            <w:tcW w:w="758" w:type="pct"/>
            <w:shd w:val="clear" w:color="auto" w:fill="FFFFFF" w:themeFill="background1"/>
          </w:tcPr>
          <w:p w14:paraId="672428F6" w14:textId="77777777" w:rsidR="001D3FDB"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What are the financial considerations for implementation and use?</w:t>
            </w:r>
          </w:p>
        </w:tc>
        <w:tc>
          <w:tcPr>
            <w:tcW w:w="1123" w:type="pct"/>
            <w:shd w:val="clear" w:color="auto" w:fill="FFFFFF" w:themeFill="background1"/>
            <w:vAlign w:val="center"/>
          </w:tcPr>
          <w:p w14:paraId="71445E13" w14:textId="620012DB" w:rsidR="001D3FDB" w:rsidRPr="001D062F" w:rsidRDefault="009A160F" w:rsidP="009A519E">
            <w:pPr>
              <w:keepLines/>
              <w:spacing w:beforeLines="60" w:before="144" w:afterLines="60" w:after="144"/>
              <w:rPr>
                <w:rFonts w:ascii="Calibri" w:hAnsi="Calibri" w:cs="Calibri"/>
                <w:sz w:val="18"/>
                <w:szCs w:val="18"/>
              </w:rPr>
            </w:pPr>
            <w:r>
              <w:rPr>
                <w:rFonts w:ascii="Calibri" w:hAnsi="Calibri" w:cs="Calibri"/>
                <w:sz w:val="18"/>
                <w:szCs w:val="18"/>
              </w:rPr>
              <w:t>High upfront investment to deploy the satellite constellation</w:t>
            </w:r>
          </w:p>
        </w:tc>
        <w:tc>
          <w:tcPr>
            <w:tcW w:w="1138" w:type="pct"/>
            <w:shd w:val="clear" w:color="auto" w:fill="FFFFFF" w:themeFill="background1"/>
            <w:vAlign w:val="center"/>
          </w:tcPr>
          <w:p w14:paraId="66D9F0A4" w14:textId="0EB75F92" w:rsidR="001D3FDB" w:rsidRPr="001D062F" w:rsidRDefault="009A160F" w:rsidP="009A519E">
            <w:pPr>
              <w:keepLines/>
              <w:spacing w:beforeLines="60" w:before="144" w:afterLines="60" w:after="144"/>
              <w:rPr>
                <w:rFonts w:ascii="Calibri" w:hAnsi="Calibri" w:cs="Calibri"/>
                <w:sz w:val="18"/>
                <w:szCs w:val="18"/>
              </w:rPr>
            </w:pPr>
            <w:r>
              <w:rPr>
                <w:rFonts w:ascii="Calibri" w:hAnsi="Calibri" w:cs="Calibri"/>
                <w:sz w:val="18"/>
                <w:szCs w:val="18"/>
              </w:rPr>
              <w:t>Users will need to purchase a terminal / antenna</w:t>
            </w:r>
            <w:ins w:id="73" w:author="Jean-Francois Coutu" w:date="2022-10-03T13:57:00Z">
              <w:r w:rsidR="003C78FC">
                <w:rPr>
                  <w:rFonts w:ascii="Calibri" w:hAnsi="Calibri" w:cs="Calibri"/>
                  <w:sz w:val="18"/>
                  <w:szCs w:val="18"/>
                </w:rPr>
                <w:t xml:space="preserve"> and subscribe to a monthly data plan</w:t>
              </w:r>
            </w:ins>
            <w:r>
              <w:rPr>
                <w:rFonts w:ascii="Calibri" w:hAnsi="Calibri" w:cs="Calibri"/>
                <w:sz w:val="18"/>
                <w:szCs w:val="18"/>
              </w:rPr>
              <w:t>.</w:t>
            </w:r>
          </w:p>
        </w:tc>
        <w:tc>
          <w:tcPr>
            <w:tcW w:w="940" w:type="pct"/>
            <w:shd w:val="clear" w:color="auto" w:fill="FFFFFF" w:themeFill="background1"/>
          </w:tcPr>
          <w:p w14:paraId="51F1B997"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169B2EB"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9A160F" w:rsidRPr="005A0DE1" w14:paraId="591C2708" w14:textId="77777777" w:rsidTr="009A519E">
        <w:trPr>
          <w:cantSplit/>
        </w:trPr>
        <w:tc>
          <w:tcPr>
            <w:tcW w:w="406" w:type="pct"/>
            <w:shd w:val="clear" w:color="auto" w:fill="FFFFFF" w:themeFill="background1"/>
            <w:vAlign w:val="center"/>
          </w:tcPr>
          <w:p w14:paraId="4E27B2EE" w14:textId="77777777" w:rsidR="009A160F" w:rsidRDefault="009A160F" w:rsidP="009A160F">
            <w:pPr>
              <w:spacing w:beforeLines="60" w:before="144" w:afterLines="60" w:after="144"/>
              <w:ind w:left="743" w:hanging="743"/>
              <w:jc w:val="center"/>
              <w:rPr>
                <w:rFonts w:ascii="Calibri" w:hAnsi="Calibri" w:cs="Calibri"/>
                <w:sz w:val="18"/>
                <w:szCs w:val="18"/>
              </w:rPr>
            </w:pPr>
            <w:r>
              <w:rPr>
                <w:rFonts w:ascii="Calibri" w:hAnsi="Calibri" w:cs="Calibri"/>
                <w:sz w:val="18"/>
                <w:szCs w:val="18"/>
              </w:rPr>
              <w:t>25</w:t>
            </w:r>
          </w:p>
        </w:tc>
        <w:tc>
          <w:tcPr>
            <w:tcW w:w="758" w:type="pct"/>
            <w:shd w:val="clear" w:color="auto" w:fill="FFFFFF" w:themeFill="background1"/>
          </w:tcPr>
          <w:p w14:paraId="640832CB" w14:textId="77777777" w:rsidR="009A160F" w:rsidRPr="001D062F" w:rsidRDefault="009A160F" w:rsidP="009A160F">
            <w:pPr>
              <w:keepLines/>
              <w:spacing w:beforeLines="60" w:before="144" w:afterLines="60" w:after="144"/>
              <w:rPr>
                <w:rFonts w:ascii="Calibri" w:hAnsi="Calibri" w:cs="Calibri"/>
                <w:sz w:val="18"/>
                <w:szCs w:val="18"/>
              </w:rPr>
            </w:pPr>
            <w:r>
              <w:rPr>
                <w:rFonts w:ascii="Calibri" w:hAnsi="Calibri" w:cs="Calibri"/>
                <w:sz w:val="18"/>
                <w:szCs w:val="18"/>
              </w:rPr>
              <w:t>Is the technology secure (i.e. protected against hacking; privacy of data)?</w:t>
            </w:r>
          </w:p>
        </w:tc>
        <w:tc>
          <w:tcPr>
            <w:tcW w:w="1123" w:type="pct"/>
            <w:shd w:val="clear" w:color="auto" w:fill="FFFFFF" w:themeFill="background1"/>
            <w:vAlign w:val="center"/>
          </w:tcPr>
          <w:p w14:paraId="4F6391C5" w14:textId="435B0D93" w:rsidR="009A160F" w:rsidRPr="00940933" w:rsidRDefault="009A160F" w:rsidP="009A160F">
            <w:pPr>
              <w:keepLines/>
              <w:spacing w:beforeLines="60" w:before="144" w:afterLines="60" w:after="144"/>
              <w:rPr>
                <w:rFonts w:ascii="Calibri" w:hAnsi="Calibri" w:cs="Calibri"/>
                <w:sz w:val="18"/>
                <w:szCs w:val="18"/>
                <w:lang w:eastAsia="zh-CN"/>
              </w:rPr>
            </w:pPr>
            <w:r>
              <w:rPr>
                <w:rFonts w:ascii="Calibri" w:hAnsi="Calibri" w:cs="Calibri"/>
                <w:sz w:val="18"/>
                <w:szCs w:val="18"/>
              </w:rPr>
              <w:t>N/A encryption is performed at the application layer, just like any other broadband service.</w:t>
            </w:r>
          </w:p>
        </w:tc>
        <w:tc>
          <w:tcPr>
            <w:tcW w:w="1138" w:type="pct"/>
            <w:shd w:val="clear" w:color="auto" w:fill="FFFFFF" w:themeFill="background1"/>
            <w:vAlign w:val="center"/>
          </w:tcPr>
          <w:p w14:paraId="39DC1745" w14:textId="77777777" w:rsidR="009A160F" w:rsidRPr="001D062F" w:rsidRDefault="009A160F" w:rsidP="009A160F">
            <w:pPr>
              <w:keepLines/>
              <w:spacing w:beforeLines="60" w:before="144" w:afterLines="60" w:after="144"/>
              <w:jc w:val="center"/>
              <w:rPr>
                <w:rFonts w:ascii="Calibri" w:hAnsi="Calibri" w:cs="Calibri"/>
                <w:sz w:val="18"/>
                <w:szCs w:val="18"/>
                <w:lang w:eastAsia="zh-CN"/>
              </w:rPr>
            </w:pPr>
          </w:p>
        </w:tc>
        <w:tc>
          <w:tcPr>
            <w:tcW w:w="940" w:type="pct"/>
            <w:shd w:val="clear" w:color="auto" w:fill="FFFFFF" w:themeFill="background1"/>
          </w:tcPr>
          <w:p w14:paraId="4B7590B3" w14:textId="77777777" w:rsidR="009A160F" w:rsidRPr="001D062F" w:rsidRDefault="009A160F" w:rsidP="009A160F">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83D0CAC" w14:textId="77777777" w:rsidR="009A160F" w:rsidRPr="001D062F" w:rsidRDefault="009A160F" w:rsidP="009A160F">
            <w:pPr>
              <w:keepLines/>
              <w:spacing w:beforeLines="60" w:before="144" w:afterLines="60" w:after="144"/>
              <w:jc w:val="center"/>
              <w:rPr>
                <w:rFonts w:ascii="Calibri" w:hAnsi="Calibri" w:cs="Calibri"/>
                <w:sz w:val="18"/>
                <w:szCs w:val="18"/>
                <w:lang w:eastAsia="zh-CN"/>
              </w:rPr>
            </w:pPr>
          </w:p>
        </w:tc>
      </w:tr>
      <w:tr w:rsidR="009A160F" w:rsidRPr="005A0DE1" w14:paraId="5C954389" w14:textId="77777777" w:rsidTr="009A519E">
        <w:trPr>
          <w:cantSplit/>
        </w:trPr>
        <w:tc>
          <w:tcPr>
            <w:tcW w:w="406" w:type="pct"/>
            <w:shd w:val="clear" w:color="auto" w:fill="FFFFFF" w:themeFill="background1"/>
            <w:vAlign w:val="center"/>
          </w:tcPr>
          <w:p w14:paraId="2812442F" w14:textId="77777777" w:rsidR="009A160F" w:rsidRDefault="009A160F" w:rsidP="009A160F">
            <w:pPr>
              <w:spacing w:beforeLines="60" w:before="144" w:afterLines="60" w:after="144"/>
              <w:ind w:left="743" w:hanging="743"/>
              <w:jc w:val="center"/>
              <w:rPr>
                <w:rFonts w:ascii="Calibri" w:hAnsi="Calibri" w:cs="Calibri"/>
                <w:sz w:val="18"/>
                <w:szCs w:val="18"/>
              </w:rPr>
            </w:pPr>
            <w:r>
              <w:rPr>
                <w:rFonts w:ascii="Calibri" w:hAnsi="Calibri" w:cs="Calibri"/>
                <w:sz w:val="18"/>
                <w:szCs w:val="18"/>
              </w:rPr>
              <w:t>27</w:t>
            </w:r>
          </w:p>
        </w:tc>
        <w:tc>
          <w:tcPr>
            <w:tcW w:w="758" w:type="pct"/>
            <w:shd w:val="clear" w:color="auto" w:fill="FFFFFF" w:themeFill="background1"/>
          </w:tcPr>
          <w:p w14:paraId="5FCE9697" w14:textId="77777777" w:rsidR="009A160F" w:rsidRDefault="009A160F" w:rsidP="009A160F">
            <w:pPr>
              <w:rPr>
                <w:rFonts w:ascii="Calibri" w:hAnsi="Calibri" w:cs="Calibri"/>
                <w:sz w:val="18"/>
                <w:szCs w:val="18"/>
              </w:rPr>
            </w:pPr>
            <w:r>
              <w:rPr>
                <w:rFonts w:ascii="Calibri" w:hAnsi="Calibri" w:cs="Calibri"/>
                <w:sz w:val="18"/>
                <w:szCs w:val="18"/>
              </w:rPr>
              <w:t xml:space="preserve">Readiness </w:t>
            </w:r>
            <w:r w:rsidRPr="007F69F3">
              <w:rPr>
                <w:rFonts w:ascii="Calibri" w:hAnsi="Calibri" w:cs="Calibri"/>
                <w:sz w:val="18"/>
                <w:szCs w:val="18"/>
              </w:rPr>
              <w:t xml:space="preserve">(EU Technology </w:t>
            </w:r>
            <w:r>
              <w:rPr>
                <w:rFonts w:ascii="Calibri" w:hAnsi="Calibri" w:cs="Calibri"/>
                <w:sz w:val="18"/>
                <w:szCs w:val="18"/>
              </w:rPr>
              <w:t>Readiness level - TRL) (level of maturity of technology)</w:t>
            </w:r>
          </w:p>
        </w:tc>
        <w:tc>
          <w:tcPr>
            <w:tcW w:w="1123" w:type="pct"/>
            <w:shd w:val="clear" w:color="auto" w:fill="FFFFFF" w:themeFill="background1"/>
            <w:vAlign w:val="center"/>
          </w:tcPr>
          <w:p w14:paraId="1373FEB1" w14:textId="2BDA2D52" w:rsidR="009A160F" w:rsidRPr="001D062F" w:rsidRDefault="009A160F" w:rsidP="009A160F">
            <w:pPr>
              <w:keepLines/>
              <w:spacing w:beforeLines="60" w:before="144" w:afterLines="60" w:after="144"/>
              <w:rPr>
                <w:rFonts w:ascii="Calibri" w:hAnsi="Calibri" w:cs="Calibri"/>
                <w:sz w:val="18"/>
                <w:szCs w:val="18"/>
              </w:rPr>
            </w:pPr>
            <w:r>
              <w:rPr>
                <w:rFonts w:ascii="Calibri" w:hAnsi="Calibri" w:cs="Calibri"/>
                <w:sz w:val="18"/>
                <w:szCs w:val="18"/>
                <w:lang w:eastAsia="ko-KR"/>
              </w:rPr>
              <w:t xml:space="preserve">TRL </w:t>
            </w:r>
            <w:ins w:id="74" w:author="Jean-Francois Coutu" w:date="2022-10-03T14:01:00Z">
              <w:r w:rsidR="003C78FC">
                <w:rPr>
                  <w:rFonts w:ascii="Calibri" w:hAnsi="Calibri" w:cs="Calibri"/>
                  <w:sz w:val="18"/>
                  <w:szCs w:val="18"/>
                  <w:lang w:eastAsia="ko-KR"/>
                </w:rPr>
                <w:t>9</w:t>
              </w:r>
            </w:ins>
            <w:del w:id="75" w:author="Jean-Francois Coutu" w:date="2022-10-03T14:01:00Z">
              <w:r w:rsidDel="003C78FC">
                <w:rPr>
                  <w:rFonts w:ascii="Calibri" w:hAnsi="Calibri" w:cs="Calibri"/>
                  <w:sz w:val="18"/>
                  <w:szCs w:val="18"/>
                  <w:lang w:eastAsia="ko-KR"/>
                </w:rPr>
                <w:delText>8</w:delText>
              </w:r>
            </w:del>
            <w:r>
              <w:rPr>
                <w:rFonts w:ascii="Calibri" w:hAnsi="Calibri" w:cs="Calibri"/>
                <w:sz w:val="18"/>
                <w:szCs w:val="18"/>
                <w:lang w:eastAsia="ko-KR"/>
              </w:rPr>
              <w:t xml:space="preserve"> </w:t>
            </w:r>
          </w:p>
        </w:tc>
        <w:tc>
          <w:tcPr>
            <w:tcW w:w="1138" w:type="pct"/>
            <w:shd w:val="clear" w:color="auto" w:fill="FFFFFF" w:themeFill="background1"/>
            <w:vAlign w:val="center"/>
          </w:tcPr>
          <w:p w14:paraId="63FE8BFD" w14:textId="6C096EFD" w:rsidR="009A160F" w:rsidRPr="001D062F" w:rsidRDefault="009A160F" w:rsidP="009A160F">
            <w:pPr>
              <w:keepLines/>
              <w:spacing w:beforeLines="60" w:before="144" w:afterLines="60" w:after="144"/>
              <w:rPr>
                <w:rFonts w:ascii="Calibri" w:hAnsi="Calibri" w:cs="Calibri"/>
                <w:sz w:val="18"/>
                <w:szCs w:val="18"/>
              </w:rPr>
            </w:pPr>
            <w:r>
              <w:rPr>
                <w:rFonts w:ascii="Calibri" w:hAnsi="Calibri" w:cs="Calibri"/>
                <w:sz w:val="18"/>
                <w:szCs w:val="18"/>
              </w:rPr>
              <w:t xml:space="preserve">Solid state antennas: TRL </w:t>
            </w:r>
            <w:ins w:id="76" w:author="Jean-Francois Coutu" w:date="2022-10-03T14:01:00Z">
              <w:r w:rsidR="003C78FC">
                <w:rPr>
                  <w:rFonts w:ascii="Calibri" w:hAnsi="Calibri" w:cs="Calibri"/>
                  <w:sz w:val="18"/>
                  <w:szCs w:val="18"/>
                </w:rPr>
                <w:t>9</w:t>
              </w:r>
            </w:ins>
            <w:del w:id="77" w:author="Jean-Francois Coutu" w:date="2022-10-03T14:01:00Z">
              <w:r w:rsidDel="003C78FC">
                <w:rPr>
                  <w:rFonts w:ascii="Calibri" w:hAnsi="Calibri" w:cs="Calibri"/>
                  <w:sz w:val="18"/>
                  <w:szCs w:val="18"/>
                </w:rPr>
                <w:delText>5</w:delText>
              </w:r>
            </w:del>
          </w:p>
        </w:tc>
        <w:tc>
          <w:tcPr>
            <w:tcW w:w="940" w:type="pct"/>
            <w:shd w:val="clear" w:color="auto" w:fill="FFFFFF" w:themeFill="background1"/>
          </w:tcPr>
          <w:p w14:paraId="374D51E3" w14:textId="77777777" w:rsidR="009A160F" w:rsidRPr="001D062F" w:rsidRDefault="009A160F" w:rsidP="009A160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C4B374D" w14:textId="77777777" w:rsidR="009A160F" w:rsidRPr="001D062F" w:rsidRDefault="009A160F" w:rsidP="009A160F">
            <w:pPr>
              <w:keepLines/>
              <w:spacing w:beforeLines="60" w:before="144" w:afterLines="60" w:after="144"/>
              <w:jc w:val="center"/>
              <w:rPr>
                <w:rFonts w:ascii="Calibri" w:hAnsi="Calibri" w:cs="Calibri"/>
                <w:sz w:val="18"/>
                <w:szCs w:val="18"/>
              </w:rPr>
            </w:pPr>
          </w:p>
        </w:tc>
      </w:tr>
      <w:tr w:rsidR="009A160F" w:rsidRPr="005A0DE1" w14:paraId="08294476" w14:textId="77777777" w:rsidTr="009A519E">
        <w:trPr>
          <w:cantSplit/>
        </w:trPr>
        <w:tc>
          <w:tcPr>
            <w:tcW w:w="406" w:type="pct"/>
            <w:shd w:val="clear" w:color="auto" w:fill="FFFFFF" w:themeFill="background1"/>
            <w:vAlign w:val="center"/>
          </w:tcPr>
          <w:p w14:paraId="654CD24F" w14:textId="77777777" w:rsidR="009A160F" w:rsidRDefault="009A160F" w:rsidP="009A160F">
            <w:pPr>
              <w:spacing w:beforeLines="60" w:before="144" w:afterLines="60" w:after="144"/>
              <w:ind w:left="743" w:hanging="743"/>
              <w:jc w:val="center"/>
              <w:rPr>
                <w:rFonts w:ascii="Calibri" w:hAnsi="Calibri" w:cs="Calibri"/>
                <w:sz w:val="18"/>
                <w:szCs w:val="18"/>
              </w:rPr>
            </w:pPr>
            <w:r>
              <w:rPr>
                <w:rFonts w:ascii="Calibri" w:hAnsi="Calibri" w:cs="Calibri"/>
                <w:sz w:val="18"/>
                <w:szCs w:val="18"/>
              </w:rPr>
              <w:t>28</w:t>
            </w:r>
          </w:p>
        </w:tc>
        <w:tc>
          <w:tcPr>
            <w:tcW w:w="758" w:type="pct"/>
            <w:shd w:val="clear" w:color="auto" w:fill="FFFFFF" w:themeFill="background1"/>
          </w:tcPr>
          <w:p w14:paraId="4F2CFDFC" w14:textId="77777777" w:rsidR="009A160F" w:rsidRPr="001D062F" w:rsidRDefault="009A160F" w:rsidP="009A160F">
            <w:pPr>
              <w:keepLines/>
              <w:spacing w:beforeLines="60" w:before="144" w:afterLines="60" w:after="144"/>
              <w:rPr>
                <w:rFonts w:ascii="Calibri" w:hAnsi="Calibri" w:cs="Calibri"/>
                <w:sz w:val="18"/>
                <w:szCs w:val="18"/>
              </w:rPr>
            </w:pPr>
            <w:r>
              <w:rPr>
                <w:rFonts w:ascii="Calibri" w:hAnsi="Calibri" w:cs="Calibri"/>
                <w:sz w:val="18"/>
                <w:szCs w:val="18"/>
              </w:rPr>
              <w:t xml:space="preserve">Can you provide independent </w:t>
            </w:r>
            <w:r w:rsidRPr="001D062F">
              <w:rPr>
                <w:rFonts w:ascii="Calibri" w:hAnsi="Calibri" w:cs="Calibri"/>
                <w:sz w:val="18"/>
                <w:szCs w:val="18"/>
              </w:rPr>
              <w:t>References</w:t>
            </w:r>
          </w:p>
        </w:tc>
        <w:tc>
          <w:tcPr>
            <w:tcW w:w="1123" w:type="pct"/>
            <w:shd w:val="clear" w:color="auto" w:fill="FFFFFF" w:themeFill="background1"/>
            <w:vAlign w:val="center"/>
          </w:tcPr>
          <w:p w14:paraId="0C188BDC" w14:textId="4872D962" w:rsidR="009A160F" w:rsidRPr="00416D9A" w:rsidRDefault="00B1563C" w:rsidP="009A160F">
            <w:pPr>
              <w:keepLines/>
              <w:spacing w:beforeLines="60" w:before="144" w:afterLines="60" w:after="144"/>
              <w:rPr>
                <w:rFonts w:ascii="Calibri" w:hAnsi="Calibri" w:cs="Calibri"/>
                <w:sz w:val="18"/>
                <w:szCs w:val="18"/>
              </w:rPr>
            </w:pPr>
            <w:hyperlink r:id="rId14" w:history="1">
              <w:r w:rsidR="004C3C72">
                <w:rPr>
                  <w:rStyle w:val="Lienhypertexte"/>
                </w:rPr>
                <w:t>https://spacenews.com/divining-what-the-stars-hold-in-store-for-broadband-megaconstellations/</w:t>
              </w:r>
            </w:hyperlink>
          </w:p>
        </w:tc>
        <w:tc>
          <w:tcPr>
            <w:tcW w:w="1138" w:type="pct"/>
            <w:shd w:val="clear" w:color="auto" w:fill="FFFFFF" w:themeFill="background1"/>
            <w:vAlign w:val="center"/>
          </w:tcPr>
          <w:p w14:paraId="24BA2C33" w14:textId="77777777" w:rsidR="009A160F" w:rsidRPr="001D062F" w:rsidRDefault="009A160F" w:rsidP="009A160F">
            <w:pPr>
              <w:keepLines/>
              <w:spacing w:beforeLines="60" w:before="144" w:afterLines="60" w:after="144"/>
              <w:jc w:val="center"/>
              <w:rPr>
                <w:rFonts w:ascii="Calibri" w:hAnsi="Calibri" w:cs="Calibri"/>
                <w:sz w:val="18"/>
                <w:szCs w:val="18"/>
              </w:rPr>
            </w:pPr>
          </w:p>
        </w:tc>
        <w:tc>
          <w:tcPr>
            <w:tcW w:w="940" w:type="pct"/>
            <w:shd w:val="clear" w:color="auto" w:fill="FFFFFF" w:themeFill="background1"/>
          </w:tcPr>
          <w:p w14:paraId="153E59A0" w14:textId="77777777" w:rsidR="009A160F" w:rsidRPr="001D062F" w:rsidRDefault="009A160F" w:rsidP="009A160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14011257" w14:textId="77777777" w:rsidR="009A160F" w:rsidRPr="001D062F" w:rsidRDefault="009A160F" w:rsidP="009A160F">
            <w:pPr>
              <w:keepLines/>
              <w:spacing w:beforeLines="60" w:before="144" w:afterLines="60" w:after="144"/>
              <w:jc w:val="center"/>
              <w:rPr>
                <w:rFonts w:ascii="Calibri" w:hAnsi="Calibri" w:cs="Calibri"/>
                <w:sz w:val="18"/>
                <w:szCs w:val="18"/>
              </w:rPr>
            </w:pPr>
          </w:p>
        </w:tc>
      </w:tr>
    </w:tbl>
    <w:p w14:paraId="30262798" w14:textId="7ABD15D1" w:rsidR="00183401" w:rsidRPr="001D3FDB" w:rsidRDefault="00183401" w:rsidP="00B73E25">
      <w:pPr>
        <w:pStyle w:val="Corpsdetexte"/>
      </w:pPr>
    </w:p>
    <w:bookmarkEnd w:id="3"/>
    <w:bookmarkEnd w:id="4"/>
    <w:bookmarkEnd w:id="5"/>
    <w:p w14:paraId="1D6C4E46" w14:textId="77777777" w:rsidR="00352D23" w:rsidRPr="00352D23" w:rsidRDefault="00352D23" w:rsidP="00352D23">
      <w:pPr>
        <w:pStyle w:val="Titre1"/>
        <w:numPr>
          <w:ilvl w:val="0"/>
          <w:numId w:val="34"/>
        </w:numPr>
        <w:rPr>
          <w:rFonts w:asciiTheme="minorHAnsi" w:hAnsiTheme="minorHAnsi" w:cstheme="minorHAnsi"/>
        </w:rPr>
      </w:pPr>
      <w:r w:rsidRPr="00352D23">
        <w:rPr>
          <w:rFonts w:asciiTheme="minorHAnsi" w:hAnsiTheme="minorHAnsi" w:cstheme="minorHAnsi"/>
        </w:rPr>
        <w:t>Action requested of the Committee</w:t>
      </w:r>
    </w:p>
    <w:p w14:paraId="37495D18" w14:textId="41270F57" w:rsidR="00352D23" w:rsidRDefault="00352D23" w:rsidP="00352D23">
      <w:pPr>
        <w:pStyle w:val="Corpsdetexte"/>
      </w:pPr>
      <w:r w:rsidRPr="007A395D">
        <w:t>The</w:t>
      </w:r>
      <w:r>
        <w:t xml:space="preserve"> Committee is requested to assign this document as a work paper of WG2(emerging digital technol</w:t>
      </w:r>
      <w:r w:rsidR="005904D7">
        <w:t>o</w:t>
      </w:r>
      <w:r>
        <w:t>gy)</w:t>
      </w:r>
      <w:r w:rsidR="007D7365">
        <w:t>,</w:t>
      </w:r>
      <w:r>
        <w:t xml:space="preserve"> consider the response of </w:t>
      </w:r>
      <w:r w:rsidR="007D7365">
        <w:t xml:space="preserve">the </w:t>
      </w:r>
      <w:r>
        <w:t>working group and finally decide the further work plan for L</w:t>
      </w:r>
      <w:r w:rsidR="007D7365">
        <w:t xml:space="preserve">EO satellite constellations </w:t>
      </w:r>
      <w:r>
        <w:t>as appropriate.</w:t>
      </w:r>
    </w:p>
    <w:sectPr w:rsidR="00352D23" w:rsidSect="001D3FDB">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53936" w14:textId="77777777" w:rsidR="00B1563C" w:rsidRDefault="00B1563C" w:rsidP="00D319DD">
      <w:r>
        <w:separator/>
      </w:r>
    </w:p>
  </w:endnote>
  <w:endnote w:type="continuationSeparator" w:id="0">
    <w:p w14:paraId="7A23E122" w14:textId="77777777" w:rsidR="00B1563C" w:rsidRDefault="00B1563C"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5ECD" w14:textId="77777777" w:rsidR="004C5BB2" w:rsidRDefault="004C5B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EA1AE" w14:textId="32A6D2CB" w:rsidR="005904D7" w:rsidRDefault="005904D7">
    <w:pPr>
      <w:pStyle w:val="Pieddepage"/>
    </w:pPr>
    <w:r>
      <w:rPr>
        <w:rFonts w:hint="eastAsia"/>
        <w:lang w:eastAsia="ko-KR"/>
      </w:rPr>
      <w:t xml:space="preserve">Initial Assessment of </w:t>
    </w:r>
    <w:r w:rsidR="00747ED8">
      <w:rPr>
        <w:lang w:eastAsia="ko-KR"/>
      </w:rPr>
      <w:t>LEO satellite constellations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8FC0E" w14:textId="77777777" w:rsidR="004C5BB2" w:rsidRDefault="004C5BB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548CF" w14:textId="77777777" w:rsidR="00B1563C" w:rsidRDefault="00B1563C" w:rsidP="00D319DD">
      <w:r>
        <w:separator/>
      </w:r>
    </w:p>
  </w:footnote>
  <w:footnote w:type="continuationSeparator" w:id="0">
    <w:p w14:paraId="5275BD19" w14:textId="77777777" w:rsidR="00B1563C" w:rsidRDefault="00B1563C" w:rsidP="00D319DD">
      <w:r>
        <w:continuationSeparator/>
      </w:r>
    </w:p>
  </w:footnote>
  <w:footnote w:id="1">
    <w:p w14:paraId="6FE1D4F1" w14:textId="3835E129" w:rsidR="00EB60F9" w:rsidRPr="00037DF4" w:rsidRDefault="00EB60F9" w:rsidP="00EB60F9">
      <w:pPr>
        <w:pStyle w:val="Notedebasdepage"/>
        <w:ind w:left="113" w:hanging="113"/>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F9E7" w14:textId="77777777" w:rsidR="004C5BB2" w:rsidRDefault="004C5BB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9B372" w14:textId="2180D742" w:rsidR="00EB60F9" w:rsidRDefault="00EB60F9" w:rsidP="00EB60F9">
    <w:pPr>
      <w:pStyle w:val="En-tte"/>
      <w:jc w:val="right"/>
    </w:pPr>
    <w:r>
      <w:rPr>
        <w:noProof/>
        <w:lang w:val="fr-CA" w:eastAsia="fr-CA"/>
      </w:rPr>
      <w:drawing>
        <wp:anchor distT="0" distB="0" distL="114300" distR="114300" simplePos="0" relativeHeight="251660288" behindDoc="0" locked="0" layoutInCell="1" allowOverlap="1" wp14:anchorId="65F5FB7F" wp14:editId="0CA6D0D8">
          <wp:simplePos x="0" y="0"/>
          <wp:positionH relativeFrom="margin">
            <wp:align>right</wp:align>
          </wp:positionH>
          <wp:positionV relativeFrom="paragraph">
            <wp:posOffset>-208915</wp:posOffset>
          </wp:positionV>
          <wp:extent cx="574675" cy="560070"/>
          <wp:effectExtent l="0" t="0" r="0" b="0"/>
          <wp:wrapSquare wrapText="bothSides"/>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4B4FDA48" w14:textId="42C127ED" w:rsidR="001B1E7C" w:rsidRPr="00EB60F9" w:rsidRDefault="001B1E7C" w:rsidP="00EB60F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B33" w14:textId="77777777" w:rsidR="004C5BB2" w:rsidRDefault="004C5BB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pStyle w:val="Listenumros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enumros"/>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A87756"/>
    <w:multiLevelType w:val="hybridMultilevel"/>
    <w:tmpl w:val="F23A4848"/>
    <w:lvl w:ilvl="0" w:tplc="2B888F32">
      <w:start w:val="5"/>
      <w:numFmt w:val="bullet"/>
      <w:lvlText w:val=""/>
      <w:lvlJc w:val="left"/>
      <w:pPr>
        <w:ind w:left="760" w:hanging="360"/>
      </w:pPr>
      <w:rPr>
        <w:rFonts w:ascii="Wingdings" w:eastAsia="Batang"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9C37E91"/>
    <w:multiLevelType w:val="multilevel"/>
    <w:tmpl w:val="AA74CE0E"/>
    <w:lvl w:ilvl="0">
      <w:start w:val="10"/>
      <w:numFmt w:val="decimal"/>
      <w:pStyle w:val="Titre1"/>
      <w:lvlText w:val="%1."/>
      <w:lvlJc w:val="left"/>
      <w:pPr>
        <w:tabs>
          <w:tab w:val="num" w:pos="567"/>
        </w:tabs>
        <w:ind w:left="567" w:hanging="567"/>
      </w:pPr>
      <w:rPr>
        <w:rFonts w:hint="default"/>
        <w:b/>
        <w:i w:val="0"/>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1134"/>
        </w:tabs>
        <w:ind w:left="1134"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7"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8"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1" w15:restartNumberingAfterBreak="0">
    <w:nsid w:val="646C40ED"/>
    <w:multiLevelType w:val="hybridMultilevel"/>
    <w:tmpl w:val="DFD454CE"/>
    <w:lvl w:ilvl="0" w:tplc="CE10F064">
      <w:start w:val="1"/>
      <w:numFmt w:val="bullet"/>
      <w:pStyle w:val="Listepuces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FA3137E"/>
    <w:multiLevelType w:val="hybridMultilevel"/>
    <w:tmpl w:val="06A42EE0"/>
    <w:lvl w:ilvl="0" w:tplc="AB74FCC0">
      <w:start w:val="1"/>
      <w:numFmt w:val="decimal"/>
      <w:pStyle w:val="Tabledesillustration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5" w15:restartNumberingAfterBreak="0">
    <w:nsid w:val="76E87374"/>
    <w:multiLevelType w:val="multilevel"/>
    <w:tmpl w:val="C584E8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1"/>
  </w:num>
  <w:num w:numId="3">
    <w:abstractNumId w:val="28"/>
  </w:num>
  <w:num w:numId="4">
    <w:abstractNumId w:val="22"/>
  </w:num>
  <w:num w:numId="5">
    <w:abstractNumId w:val="5"/>
  </w:num>
  <w:num w:numId="6">
    <w:abstractNumId w:val="32"/>
  </w:num>
  <w:num w:numId="7">
    <w:abstractNumId w:val="18"/>
  </w:num>
  <w:num w:numId="8">
    <w:abstractNumId w:val="13"/>
  </w:num>
  <w:num w:numId="9">
    <w:abstractNumId w:val="23"/>
  </w:num>
  <w:num w:numId="10">
    <w:abstractNumId w:val="21"/>
  </w:num>
  <w:num w:numId="11">
    <w:abstractNumId w:val="29"/>
  </w:num>
  <w:num w:numId="12">
    <w:abstractNumId w:val="8"/>
  </w:num>
  <w:num w:numId="13">
    <w:abstractNumId w:val="2"/>
  </w:num>
  <w:num w:numId="14">
    <w:abstractNumId w:val="0"/>
  </w:num>
  <w:num w:numId="15">
    <w:abstractNumId w:val="10"/>
  </w:num>
  <w:num w:numId="16">
    <w:abstractNumId w:val="25"/>
  </w:num>
  <w:num w:numId="17">
    <w:abstractNumId w:val="3"/>
  </w:num>
  <w:num w:numId="18">
    <w:abstractNumId w:val="30"/>
  </w:num>
  <w:num w:numId="19">
    <w:abstractNumId w:val="14"/>
  </w:num>
  <w:num w:numId="20">
    <w:abstractNumId w:val="17"/>
  </w:num>
  <w:num w:numId="21">
    <w:abstractNumId w:val="4"/>
  </w:num>
  <w:num w:numId="22">
    <w:abstractNumId w:val="19"/>
  </w:num>
  <w:num w:numId="23">
    <w:abstractNumId w:val="6"/>
  </w:num>
  <w:num w:numId="24">
    <w:abstractNumId w:val="31"/>
  </w:num>
  <w:num w:numId="25">
    <w:abstractNumId w:val="24"/>
  </w:num>
  <w:num w:numId="26">
    <w:abstractNumId w:val="26"/>
  </w:num>
  <w:num w:numId="27">
    <w:abstractNumId w:val="33"/>
  </w:num>
  <w:num w:numId="28">
    <w:abstractNumId w:val="27"/>
  </w:num>
  <w:num w:numId="29">
    <w:abstractNumId w:val="16"/>
  </w:num>
  <w:num w:numId="30">
    <w:abstractNumId w:val="9"/>
  </w:num>
  <w:num w:numId="31">
    <w:abstractNumId w:val="34"/>
  </w:num>
  <w:num w:numId="32">
    <w:abstractNumId w:val="15"/>
  </w:num>
  <w:num w:numId="33">
    <w:abstractNumId w:val="1"/>
  </w:num>
  <w:num w:numId="34">
    <w:abstractNumId w:val="35"/>
  </w:num>
  <w:num w:numId="35">
    <w:abstractNumId w:val="7"/>
  </w:num>
  <w:num w:numId="36">
    <w:abstractNumId w:val="8"/>
  </w:num>
  <w:num w:numId="37">
    <w:abstractNumId w:val="8"/>
  </w:num>
  <w:num w:numId="38">
    <w:abstractNumId w:val="12"/>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an-Francois Coutu">
    <w15:presenceInfo w15:providerId="None" w15:userId="Jean-Francois Cou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190C"/>
    <w:rsid w:val="00001D33"/>
    <w:rsid w:val="000029F4"/>
    <w:rsid w:val="00002C5E"/>
    <w:rsid w:val="000030B0"/>
    <w:rsid w:val="00003397"/>
    <w:rsid w:val="0000434D"/>
    <w:rsid w:val="00004801"/>
    <w:rsid w:val="00004B23"/>
    <w:rsid w:val="00004D75"/>
    <w:rsid w:val="00004EB8"/>
    <w:rsid w:val="00004F44"/>
    <w:rsid w:val="000052F8"/>
    <w:rsid w:val="000056FB"/>
    <w:rsid w:val="00005C0E"/>
    <w:rsid w:val="00006D75"/>
    <w:rsid w:val="0000710C"/>
    <w:rsid w:val="000071E9"/>
    <w:rsid w:val="00007904"/>
    <w:rsid w:val="00007BD3"/>
    <w:rsid w:val="000114E5"/>
    <w:rsid w:val="00011A8C"/>
    <w:rsid w:val="00012810"/>
    <w:rsid w:val="0001448C"/>
    <w:rsid w:val="000159B2"/>
    <w:rsid w:val="00016E69"/>
    <w:rsid w:val="000179E9"/>
    <w:rsid w:val="00017B1B"/>
    <w:rsid w:val="00017DF9"/>
    <w:rsid w:val="00017F19"/>
    <w:rsid w:val="0002032D"/>
    <w:rsid w:val="000209C4"/>
    <w:rsid w:val="00021052"/>
    <w:rsid w:val="00021374"/>
    <w:rsid w:val="00021DF9"/>
    <w:rsid w:val="00022EF8"/>
    <w:rsid w:val="0002345A"/>
    <w:rsid w:val="00023F65"/>
    <w:rsid w:val="00024352"/>
    <w:rsid w:val="00024BFC"/>
    <w:rsid w:val="00025632"/>
    <w:rsid w:val="000261B5"/>
    <w:rsid w:val="000302B7"/>
    <w:rsid w:val="0003058C"/>
    <w:rsid w:val="00030EBF"/>
    <w:rsid w:val="00030F83"/>
    <w:rsid w:val="00032670"/>
    <w:rsid w:val="00032EFC"/>
    <w:rsid w:val="00033062"/>
    <w:rsid w:val="00033388"/>
    <w:rsid w:val="00034913"/>
    <w:rsid w:val="0003557B"/>
    <w:rsid w:val="000355D8"/>
    <w:rsid w:val="00036251"/>
    <w:rsid w:val="00036BF3"/>
    <w:rsid w:val="00036C2C"/>
    <w:rsid w:val="00036C7E"/>
    <w:rsid w:val="000431A0"/>
    <w:rsid w:val="00043B7C"/>
    <w:rsid w:val="00044102"/>
    <w:rsid w:val="00044E86"/>
    <w:rsid w:val="00045CF5"/>
    <w:rsid w:val="00045E48"/>
    <w:rsid w:val="00046913"/>
    <w:rsid w:val="00046EC8"/>
    <w:rsid w:val="00047215"/>
    <w:rsid w:val="00047230"/>
    <w:rsid w:val="00047D00"/>
    <w:rsid w:val="000505B7"/>
    <w:rsid w:val="000508B4"/>
    <w:rsid w:val="0005127C"/>
    <w:rsid w:val="00051407"/>
    <w:rsid w:val="00051AB0"/>
    <w:rsid w:val="00051F68"/>
    <w:rsid w:val="00053F5F"/>
    <w:rsid w:val="00054821"/>
    <w:rsid w:val="000550DC"/>
    <w:rsid w:val="00055BF9"/>
    <w:rsid w:val="0005650F"/>
    <w:rsid w:val="00056CBD"/>
    <w:rsid w:val="00057906"/>
    <w:rsid w:val="000605F4"/>
    <w:rsid w:val="00060A29"/>
    <w:rsid w:val="00060BE4"/>
    <w:rsid w:val="000612D7"/>
    <w:rsid w:val="000620F0"/>
    <w:rsid w:val="000626F4"/>
    <w:rsid w:val="00063B03"/>
    <w:rsid w:val="0006509C"/>
    <w:rsid w:val="00066A9F"/>
    <w:rsid w:val="00067D90"/>
    <w:rsid w:val="00067DF4"/>
    <w:rsid w:val="000709B8"/>
    <w:rsid w:val="000716CD"/>
    <w:rsid w:val="000718A9"/>
    <w:rsid w:val="00071D45"/>
    <w:rsid w:val="00072D23"/>
    <w:rsid w:val="00074C4C"/>
    <w:rsid w:val="000757CF"/>
    <w:rsid w:val="00075B61"/>
    <w:rsid w:val="000771E8"/>
    <w:rsid w:val="0008011E"/>
    <w:rsid w:val="00080208"/>
    <w:rsid w:val="00081BB9"/>
    <w:rsid w:val="00081D72"/>
    <w:rsid w:val="00081E80"/>
    <w:rsid w:val="00082122"/>
    <w:rsid w:val="000829AE"/>
    <w:rsid w:val="00083658"/>
    <w:rsid w:val="00083F09"/>
    <w:rsid w:val="00085934"/>
    <w:rsid w:val="00085D16"/>
    <w:rsid w:val="00085D38"/>
    <w:rsid w:val="0008639D"/>
    <w:rsid w:val="00087868"/>
    <w:rsid w:val="00087BDC"/>
    <w:rsid w:val="000900B4"/>
    <w:rsid w:val="0009024C"/>
    <w:rsid w:val="000905D1"/>
    <w:rsid w:val="000921FD"/>
    <w:rsid w:val="0009296D"/>
    <w:rsid w:val="0009365A"/>
    <w:rsid w:val="00093C03"/>
    <w:rsid w:val="0009460B"/>
    <w:rsid w:val="000955BF"/>
    <w:rsid w:val="00096327"/>
    <w:rsid w:val="000A06F9"/>
    <w:rsid w:val="000A2548"/>
    <w:rsid w:val="000A39CD"/>
    <w:rsid w:val="000A45ED"/>
    <w:rsid w:val="000A4E4D"/>
    <w:rsid w:val="000A5844"/>
    <w:rsid w:val="000A5C7F"/>
    <w:rsid w:val="000A62EF"/>
    <w:rsid w:val="000A67D7"/>
    <w:rsid w:val="000A69F9"/>
    <w:rsid w:val="000A6EF7"/>
    <w:rsid w:val="000A72D7"/>
    <w:rsid w:val="000B0954"/>
    <w:rsid w:val="000B0C9B"/>
    <w:rsid w:val="000B0DBF"/>
    <w:rsid w:val="000B172C"/>
    <w:rsid w:val="000B1772"/>
    <w:rsid w:val="000B1820"/>
    <w:rsid w:val="000B2303"/>
    <w:rsid w:val="000B2407"/>
    <w:rsid w:val="000B26AD"/>
    <w:rsid w:val="000B2CEA"/>
    <w:rsid w:val="000B471A"/>
    <w:rsid w:val="000B4915"/>
    <w:rsid w:val="000B5628"/>
    <w:rsid w:val="000B5F8B"/>
    <w:rsid w:val="000C01B3"/>
    <w:rsid w:val="000C04B5"/>
    <w:rsid w:val="000C0633"/>
    <w:rsid w:val="000C0E20"/>
    <w:rsid w:val="000C10E7"/>
    <w:rsid w:val="000C1753"/>
    <w:rsid w:val="000C2E5F"/>
    <w:rsid w:val="000C3035"/>
    <w:rsid w:val="000C4296"/>
    <w:rsid w:val="000C4E2B"/>
    <w:rsid w:val="000C6B6A"/>
    <w:rsid w:val="000C78C8"/>
    <w:rsid w:val="000C7AA6"/>
    <w:rsid w:val="000D03E4"/>
    <w:rsid w:val="000D0512"/>
    <w:rsid w:val="000D15B0"/>
    <w:rsid w:val="000D1D85"/>
    <w:rsid w:val="000D28FB"/>
    <w:rsid w:val="000D2921"/>
    <w:rsid w:val="000D507F"/>
    <w:rsid w:val="000D57D1"/>
    <w:rsid w:val="000D5A40"/>
    <w:rsid w:val="000D5B7E"/>
    <w:rsid w:val="000D5BE1"/>
    <w:rsid w:val="000D5D1D"/>
    <w:rsid w:val="000D5FF2"/>
    <w:rsid w:val="000D6255"/>
    <w:rsid w:val="000D65D9"/>
    <w:rsid w:val="000D6F11"/>
    <w:rsid w:val="000D7C89"/>
    <w:rsid w:val="000E05E3"/>
    <w:rsid w:val="000E11E1"/>
    <w:rsid w:val="000E2BA2"/>
    <w:rsid w:val="000E30EE"/>
    <w:rsid w:val="000E3620"/>
    <w:rsid w:val="000E4282"/>
    <w:rsid w:val="000E587F"/>
    <w:rsid w:val="000E5DBC"/>
    <w:rsid w:val="000E6162"/>
    <w:rsid w:val="000E66B0"/>
    <w:rsid w:val="000E6A66"/>
    <w:rsid w:val="000E7491"/>
    <w:rsid w:val="000E7A0E"/>
    <w:rsid w:val="000F01F0"/>
    <w:rsid w:val="000F0FFE"/>
    <w:rsid w:val="000F174B"/>
    <w:rsid w:val="000F1E53"/>
    <w:rsid w:val="000F236B"/>
    <w:rsid w:val="000F27DC"/>
    <w:rsid w:val="000F2D79"/>
    <w:rsid w:val="000F358A"/>
    <w:rsid w:val="000F3C22"/>
    <w:rsid w:val="000F4AA7"/>
    <w:rsid w:val="000F664B"/>
    <w:rsid w:val="000F71F9"/>
    <w:rsid w:val="000F7864"/>
    <w:rsid w:val="0010084D"/>
    <w:rsid w:val="00100B27"/>
    <w:rsid w:val="0010124B"/>
    <w:rsid w:val="00102FBB"/>
    <w:rsid w:val="00103837"/>
    <w:rsid w:val="00103883"/>
    <w:rsid w:val="00103C78"/>
    <w:rsid w:val="001041B0"/>
    <w:rsid w:val="001059E5"/>
    <w:rsid w:val="00105CD7"/>
    <w:rsid w:val="00105DB0"/>
    <w:rsid w:val="00105FCD"/>
    <w:rsid w:val="0010646D"/>
    <w:rsid w:val="001066D5"/>
    <w:rsid w:val="00106CDC"/>
    <w:rsid w:val="001071E2"/>
    <w:rsid w:val="00107B8C"/>
    <w:rsid w:val="00107E14"/>
    <w:rsid w:val="00107EF3"/>
    <w:rsid w:val="00110AEA"/>
    <w:rsid w:val="00111911"/>
    <w:rsid w:val="00111974"/>
    <w:rsid w:val="001122D8"/>
    <w:rsid w:val="001130BA"/>
    <w:rsid w:val="00115702"/>
    <w:rsid w:val="001162D0"/>
    <w:rsid w:val="00117C4C"/>
    <w:rsid w:val="00120EF7"/>
    <w:rsid w:val="0012185C"/>
    <w:rsid w:val="0012191E"/>
    <w:rsid w:val="00121B72"/>
    <w:rsid w:val="00122BA5"/>
    <w:rsid w:val="00123B11"/>
    <w:rsid w:val="00123F1E"/>
    <w:rsid w:val="00124446"/>
    <w:rsid w:val="00125507"/>
    <w:rsid w:val="001258D2"/>
    <w:rsid w:val="00125BA9"/>
    <w:rsid w:val="00125C37"/>
    <w:rsid w:val="00125D98"/>
    <w:rsid w:val="00126DB2"/>
    <w:rsid w:val="00127278"/>
    <w:rsid w:val="001274D7"/>
    <w:rsid w:val="0013076C"/>
    <w:rsid w:val="00130E42"/>
    <w:rsid w:val="001312B8"/>
    <w:rsid w:val="00131E71"/>
    <w:rsid w:val="00132588"/>
    <w:rsid w:val="00132F1B"/>
    <w:rsid w:val="00133547"/>
    <w:rsid w:val="00134DAD"/>
    <w:rsid w:val="00135042"/>
    <w:rsid w:val="00135340"/>
    <w:rsid w:val="00135D74"/>
    <w:rsid w:val="00135F6C"/>
    <w:rsid w:val="001364FD"/>
    <w:rsid w:val="00136B2D"/>
    <w:rsid w:val="0013757D"/>
    <w:rsid w:val="00137FDF"/>
    <w:rsid w:val="001403CA"/>
    <w:rsid w:val="00140F13"/>
    <w:rsid w:val="001420BD"/>
    <w:rsid w:val="0014298E"/>
    <w:rsid w:val="001439D5"/>
    <w:rsid w:val="00143C9A"/>
    <w:rsid w:val="00144327"/>
    <w:rsid w:val="001444E7"/>
    <w:rsid w:val="0014452F"/>
    <w:rsid w:val="00144A21"/>
    <w:rsid w:val="00144DC2"/>
    <w:rsid w:val="001451BE"/>
    <w:rsid w:val="00145F22"/>
    <w:rsid w:val="00146069"/>
    <w:rsid w:val="001471A7"/>
    <w:rsid w:val="001507D5"/>
    <w:rsid w:val="00150830"/>
    <w:rsid w:val="00150DEB"/>
    <w:rsid w:val="0015277A"/>
    <w:rsid w:val="00153175"/>
    <w:rsid w:val="00153A14"/>
    <w:rsid w:val="0015416F"/>
    <w:rsid w:val="00155983"/>
    <w:rsid w:val="001562F7"/>
    <w:rsid w:val="001567C0"/>
    <w:rsid w:val="00157029"/>
    <w:rsid w:val="0015709A"/>
    <w:rsid w:val="00160336"/>
    <w:rsid w:val="0016072F"/>
    <w:rsid w:val="00160E4D"/>
    <w:rsid w:val="00161D4C"/>
    <w:rsid w:val="00161F3A"/>
    <w:rsid w:val="00162E03"/>
    <w:rsid w:val="00163477"/>
    <w:rsid w:val="001634D9"/>
    <w:rsid w:val="00163D46"/>
    <w:rsid w:val="00163FD5"/>
    <w:rsid w:val="001655C2"/>
    <w:rsid w:val="00165ECD"/>
    <w:rsid w:val="001665DB"/>
    <w:rsid w:val="0016723A"/>
    <w:rsid w:val="001675E6"/>
    <w:rsid w:val="00170173"/>
    <w:rsid w:val="001707CF"/>
    <w:rsid w:val="00171261"/>
    <w:rsid w:val="00173D5E"/>
    <w:rsid w:val="001746A6"/>
    <w:rsid w:val="00174AC8"/>
    <w:rsid w:val="00174C81"/>
    <w:rsid w:val="00177AD1"/>
    <w:rsid w:val="00181333"/>
    <w:rsid w:val="00181F74"/>
    <w:rsid w:val="0018208C"/>
    <w:rsid w:val="001827B1"/>
    <w:rsid w:val="001833F4"/>
    <w:rsid w:val="00183401"/>
    <w:rsid w:val="001839F8"/>
    <w:rsid w:val="001844C9"/>
    <w:rsid w:val="00186BB7"/>
    <w:rsid w:val="001901D1"/>
    <w:rsid w:val="001901E5"/>
    <w:rsid w:val="00190960"/>
    <w:rsid w:val="0019146D"/>
    <w:rsid w:val="00191A08"/>
    <w:rsid w:val="001929C7"/>
    <w:rsid w:val="00192D4E"/>
    <w:rsid w:val="00192D6B"/>
    <w:rsid w:val="001947ED"/>
    <w:rsid w:val="00194F32"/>
    <w:rsid w:val="001961A2"/>
    <w:rsid w:val="0019643B"/>
    <w:rsid w:val="00197ABB"/>
    <w:rsid w:val="00197B0C"/>
    <w:rsid w:val="001A1831"/>
    <w:rsid w:val="001A1A77"/>
    <w:rsid w:val="001A26B6"/>
    <w:rsid w:val="001A2989"/>
    <w:rsid w:val="001A2FD2"/>
    <w:rsid w:val="001A4CD7"/>
    <w:rsid w:val="001A5B93"/>
    <w:rsid w:val="001B1E7C"/>
    <w:rsid w:val="001B2376"/>
    <w:rsid w:val="001B27B9"/>
    <w:rsid w:val="001B72B2"/>
    <w:rsid w:val="001B7A2B"/>
    <w:rsid w:val="001B7F42"/>
    <w:rsid w:val="001C195D"/>
    <w:rsid w:val="001C1C81"/>
    <w:rsid w:val="001C29B5"/>
    <w:rsid w:val="001C3FA4"/>
    <w:rsid w:val="001C4163"/>
    <w:rsid w:val="001C4394"/>
    <w:rsid w:val="001C52C8"/>
    <w:rsid w:val="001C5EC7"/>
    <w:rsid w:val="001C5F63"/>
    <w:rsid w:val="001C624A"/>
    <w:rsid w:val="001C6B64"/>
    <w:rsid w:val="001C790E"/>
    <w:rsid w:val="001C7C0F"/>
    <w:rsid w:val="001D01AC"/>
    <w:rsid w:val="001D062F"/>
    <w:rsid w:val="001D0DF4"/>
    <w:rsid w:val="001D0FB9"/>
    <w:rsid w:val="001D16C6"/>
    <w:rsid w:val="001D1FB2"/>
    <w:rsid w:val="001D2793"/>
    <w:rsid w:val="001D2DC5"/>
    <w:rsid w:val="001D3348"/>
    <w:rsid w:val="001D3FDB"/>
    <w:rsid w:val="001D6657"/>
    <w:rsid w:val="001D6E64"/>
    <w:rsid w:val="001D7355"/>
    <w:rsid w:val="001E0895"/>
    <w:rsid w:val="001E2660"/>
    <w:rsid w:val="001E278E"/>
    <w:rsid w:val="001E319C"/>
    <w:rsid w:val="001E67D1"/>
    <w:rsid w:val="001E7CE7"/>
    <w:rsid w:val="001F0EC0"/>
    <w:rsid w:val="001F10F9"/>
    <w:rsid w:val="001F129E"/>
    <w:rsid w:val="001F181E"/>
    <w:rsid w:val="001F18FB"/>
    <w:rsid w:val="001F1FCF"/>
    <w:rsid w:val="001F2BB2"/>
    <w:rsid w:val="001F3134"/>
    <w:rsid w:val="001F3EF5"/>
    <w:rsid w:val="001F4281"/>
    <w:rsid w:val="001F4634"/>
    <w:rsid w:val="001F499C"/>
    <w:rsid w:val="001F4C72"/>
    <w:rsid w:val="001F66DC"/>
    <w:rsid w:val="001F6E3B"/>
    <w:rsid w:val="001F7033"/>
    <w:rsid w:val="0020053F"/>
    <w:rsid w:val="002006AA"/>
    <w:rsid w:val="002008A8"/>
    <w:rsid w:val="00200EC4"/>
    <w:rsid w:val="00202A3A"/>
    <w:rsid w:val="00203CA0"/>
    <w:rsid w:val="00204ACC"/>
    <w:rsid w:val="0020556C"/>
    <w:rsid w:val="00206FA4"/>
    <w:rsid w:val="00210564"/>
    <w:rsid w:val="00210D86"/>
    <w:rsid w:val="00211283"/>
    <w:rsid w:val="00211C3F"/>
    <w:rsid w:val="00211D73"/>
    <w:rsid w:val="00212138"/>
    <w:rsid w:val="00212E23"/>
    <w:rsid w:val="00214C16"/>
    <w:rsid w:val="00215B43"/>
    <w:rsid w:val="0021752F"/>
    <w:rsid w:val="00217A84"/>
    <w:rsid w:val="00217D51"/>
    <w:rsid w:val="00221284"/>
    <w:rsid w:val="002225C5"/>
    <w:rsid w:val="002225E8"/>
    <w:rsid w:val="0022370D"/>
    <w:rsid w:val="00223E66"/>
    <w:rsid w:val="00223FEF"/>
    <w:rsid w:val="00224DD7"/>
    <w:rsid w:val="00225714"/>
    <w:rsid w:val="00225C3A"/>
    <w:rsid w:val="00226815"/>
    <w:rsid w:val="00226F06"/>
    <w:rsid w:val="00227B85"/>
    <w:rsid w:val="00227C4C"/>
    <w:rsid w:val="00230B28"/>
    <w:rsid w:val="00230FE5"/>
    <w:rsid w:val="00231569"/>
    <w:rsid w:val="0023242C"/>
    <w:rsid w:val="00232D0B"/>
    <w:rsid w:val="00233D0A"/>
    <w:rsid w:val="0023411C"/>
    <w:rsid w:val="00234B8A"/>
    <w:rsid w:val="00234F8C"/>
    <w:rsid w:val="00235193"/>
    <w:rsid w:val="002351F3"/>
    <w:rsid w:val="00235458"/>
    <w:rsid w:val="00235F79"/>
    <w:rsid w:val="002369C9"/>
    <w:rsid w:val="0024060D"/>
    <w:rsid w:val="00241477"/>
    <w:rsid w:val="00242B50"/>
    <w:rsid w:val="00243218"/>
    <w:rsid w:val="00243C29"/>
    <w:rsid w:val="00244EC9"/>
    <w:rsid w:val="00245681"/>
    <w:rsid w:val="00247971"/>
    <w:rsid w:val="0024798B"/>
    <w:rsid w:val="002505B0"/>
    <w:rsid w:val="00251035"/>
    <w:rsid w:val="0025148A"/>
    <w:rsid w:val="0025160E"/>
    <w:rsid w:val="00252281"/>
    <w:rsid w:val="00253481"/>
    <w:rsid w:val="002543B2"/>
    <w:rsid w:val="00255C64"/>
    <w:rsid w:val="00257938"/>
    <w:rsid w:val="00260848"/>
    <w:rsid w:val="0026097C"/>
    <w:rsid w:val="00260B6E"/>
    <w:rsid w:val="00261077"/>
    <w:rsid w:val="00261C7A"/>
    <w:rsid w:val="00261C7C"/>
    <w:rsid w:val="00262577"/>
    <w:rsid w:val="00262ABB"/>
    <w:rsid w:val="00263099"/>
    <w:rsid w:val="00263D39"/>
    <w:rsid w:val="00263FE3"/>
    <w:rsid w:val="00264335"/>
    <w:rsid w:val="0026452F"/>
    <w:rsid w:val="00264BC2"/>
    <w:rsid w:val="00264E17"/>
    <w:rsid w:val="002664A9"/>
    <w:rsid w:val="00266C01"/>
    <w:rsid w:val="00266DDB"/>
    <w:rsid w:val="00267117"/>
    <w:rsid w:val="0026752B"/>
    <w:rsid w:val="00267582"/>
    <w:rsid w:val="00267C01"/>
    <w:rsid w:val="00267DA0"/>
    <w:rsid w:val="00267FAB"/>
    <w:rsid w:val="002702EF"/>
    <w:rsid w:val="002708DC"/>
    <w:rsid w:val="002715A5"/>
    <w:rsid w:val="00273390"/>
    <w:rsid w:val="002750CB"/>
    <w:rsid w:val="002752C8"/>
    <w:rsid w:val="00275A37"/>
    <w:rsid w:val="00276A45"/>
    <w:rsid w:val="0028060B"/>
    <w:rsid w:val="002806FD"/>
    <w:rsid w:val="002808E8"/>
    <w:rsid w:val="0028096C"/>
    <w:rsid w:val="002828CB"/>
    <w:rsid w:val="00283DA7"/>
    <w:rsid w:val="0028424B"/>
    <w:rsid w:val="00284BF0"/>
    <w:rsid w:val="00285099"/>
    <w:rsid w:val="002852CB"/>
    <w:rsid w:val="00287DD2"/>
    <w:rsid w:val="00287E62"/>
    <w:rsid w:val="00290E16"/>
    <w:rsid w:val="00290EE4"/>
    <w:rsid w:val="002913D3"/>
    <w:rsid w:val="00291860"/>
    <w:rsid w:val="00291D7A"/>
    <w:rsid w:val="002923A9"/>
    <w:rsid w:val="00294F16"/>
    <w:rsid w:val="00295892"/>
    <w:rsid w:val="00295FFA"/>
    <w:rsid w:val="00296153"/>
    <w:rsid w:val="002963AA"/>
    <w:rsid w:val="00297529"/>
    <w:rsid w:val="002975DF"/>
    <w:rsid w:val="00297C67"/>
    <w:rsid w:val="00297E90"/>
    <w:rsid w:val="002A079B"/>
    <w:rsid w:val="002A0DF0"/>
    <w:rsid w:val="002A125B"/>
    <w:rsid w:val="002A1A9B"/>
    <w:rsid w:val="002A3045"/>
    <w:rsid w:val="002A4481"/>
    <w:rsid w:val="002A5C8E"/>
    <w:rsid w:val="002A5E42"/>
    <w:rsid w:val="002A70A1"/>
    <w:rsid w:val="002A7E52"/>
    <w:rsid w:val="002B054E"/>
    <w:rsid w:val="002B1D37"/>
    <w:rsid w:val="002B2946"/>
    <w:rsid w:val="002B3574"/>
    <w:rsid w:val="002B4526"/>
    <w:rsid w:val="002B5053"/>
    <w:rsid w:val="002B6570"/>
    <w:rsid w:val="002B66E4"/>
    <w:rsid w:val="002B768F"/>
    <w:rsid w:val="002B7B3E"/>
    <w:rsid w:val="002C014A"/>
    <w:rsid w:val="002C0248"/>
    <w:rsid w:val="002C2098"/>
    <w:rsid w:val="002C3F9F"/>
    <w:rsid w:val="002C7F49"/>
    <w:rsid w:val="002D01A5"/>
    <w:rsid w:val="002D1915"/>
    <w:rsid w:val="002D2269"/>
    <w:rsid w:val="002D410A"/>
    <w:rsid w:val="002D6428"/>
    <w:rsid w:val="002D7656"/>
    <w:rsid w:val="002D7869"/>
    <w:rsid w:val="002E0968"/>
    <w:rsid w:val="002E1B8D"/>
    <w:rsid w:val="002E2319"/>
    <w:rsid w:val="002E319D"/>
    <w:rsid w:val="002E33CB"/>
    <w:rsid w:val="002E3AC5"/>
    <w:rsid w:val="002E3F8B"/>
    <w:rsid w:val="002E5993"/>
    <w:rsid w:val="002E5F20"/>
    <w:rsid w:val="002F04A6"/>
    <w:rsid w:val="002F111C"/>
    <w:rsid w:val="002F34BA"/>
    <w:rsid w:val="002F37C2"/>
    <w:rsid w:val="002F3895"/>
    <w:rsid w:val="002F3F43"/>
    <w:rsid w:val="002F41BC"/>
    <w:rsid w:val="002F4264"/>
    <w:rsid w:val="002F6BE5"/>
    <w:rsid w:val="002F6FE6"/>
    <w:rsid w:val="002F7838"/>
    <w:rsid w:val="0030168F"/>
    <w:rsid w:val="003028F8"/>
    <w:rsid w:val="00302EFA"/>
    <w:rsid w:val="0030338D"/>
    <w:rsid w:val="00303CE2"/>
    <w:rsid w:val="00305342"/>
    <w:rsid w:val="00305639"/>
    <w:rsid w:val="00306618"/>
    <w:rsid w:val="00306811"/>
    <w:rsid w:val="00307832"/>
    <w:rsid w:val="00307B68"/>
    <w:rsid w:val="003104B1"/>
    <w:rsid w:val="00310D9E"/>
    <w:rsid w:val="00311C3D"/>
    <w:rsid w:val="00311D19"/>
    <w:rsid w:val="00311D33"/>
    <w:rsid w:val="00313A56"/>
    <w:rsid w:val="00314CF6"/>
    <w:rsid w:val="00316439"/>
    <w:rsid w:val="00316B5F"/>
    <w:rsid w:val="00316F1C"/>
    <w:rsid w:val="00316FC7"/>
    <w:rsid w:val="00317A30"/>
    <w:rsid w:val="00317CB6"/>
    <w:rsid w:val="00321A02"/>
    <w:rsid w:val="00321F99"/>
    <w:rsid w:val="00323995"/>
    <w:rsid w:val="0032472F"/>
    <w:rsid w:val="00324944"/>
    <w:rsid w:val="0032684C"/>
    <w:rsid w:val="00326AED"/>
    <w:rsid w:val="00327801"/>
    <w:rsid w:val="0033105C"/>
    <w:rsid w:val="003323E8"/>
    <w:rsid w:val="00332684"/>
    <w:rsid w:val="00332EB1"/>
    <w:rsid w:val="003335AF"/>
    <w:rsid w:val="00333ECE"/>
    <w:rsid w:val="0033495C"/>
    <w:rsid w:val="0033533D"/>
    <w:rsid w:val="00335544"/>
    <w:rsid w:val="00335D7C"/>
    <w:rsid w:val="00335DCB"/>
    <w:rsid w:val="00335F57"/>
    <w:rsid w:val="00336132"/>
    <w:rsid w:val="00336354"/>
    <w:rsid w:val="00337AFB"/>
    <w:rsid w:val="00337BED"/>
    <w:rsid w:val="0034004B"/>
    <w:rsid w:val="00340F2E"/>
    <w:rsid w:val="00341514"/>
    <w:rsid w:val="00341ACE"/>
    <w:rsid w:val="00341BA3"/>
    <w:rsid w:val="00341DB4"/>
    <w:rsid w:val="00343A85"/>
    <w:rsid w:val="00344B3B"/>
    <w:rsid w:val="00345493"/>
    <w:rsid w:val="00346DD3"/>
    <w:rsid w:val="00351040"/>
    <w:rsid w:val="0035154F"/>
    <w:rsid w:val="00352D23"/>
    <w:rsid w:val="0035324A"/>
    <w:rsid w:val="00353B7C"/>
    <w:rsid w:val="00353D9D"/>
    <w:rsid w:val="00354510"/>
    <w:rsid w:val="00355274"/>
    <w:rsid w:val="00356AD8"/>
    <w:rsid w:val="003575E3"/>
    <w:rsid w:val="00361320"/>
    <w:rsid w:val="0036188E"/>
    <w:rsid w:val="00361DC2"/>
    <w:rsid w:val="003631D8"/>
    <w:rsid w:val="00363A62"/>
    <w:rsid w:val="00363E82"/>
    <w:rsid w:val="00364262"/>
    <w:rsid w:val="0036457C"/>
    <w:rsid w:val="00364A64"/>
    <w:rsid w:val="003659E4"/>
    <w:rsid w:val="00365DC2"/>
    <w:rsid w:val="003668C9"/>
    <w:rsid w:val="00371287"/>
    <w:rsid w:val="003719FD"/>
    <w:rsid w:val="00371B89"/>
    <w:rsid w:val="00374961"/>
    <w:rsid w:val="0037568C"/>
    <w:rsid w:val="00376297"/>
    <w:rsid w:val="003762C6"/>
    <w:rsid w:val="00381ED5"/>
    <w:rsid w:val="00383AE6"/>
    <w:rsid w:val="00384050"/>
    <w:rsid w:val="003842C4"/>
    <w:rsid w:val="003847AD"/>
    <w:rsid w:val="0038558A"/>
    <w:rsid w:val="003863C7"/>
    <w:rsid w:val="003870C0"/>
    <w:rsid w:val="003872C8"/>
    <w:rsid w:val="0038795B"/>
    <w:rsid w:val="00387A8D"/>
    <w:rsid w:val="00387EBA"/>
    <w:rsid w:val="0039011C"/>
    <w:rsid w:val="00391B2C"/>
    <w:rsid w:val="00392073"/>
    <w:rsid w:val="0039211D"/>
    <w:rsid w:val="00393DB4"/>
    <w:rsid w:val="00394E3F"/>
    <w:rsid w:val="00395E0B"/>
    <w:rsid w:val="003962FA"/>
    <w:rsid w:val="0039774D"/>
    <w:rsid w:val="003A0AD0"/>
    <w:rsid w:val="003A2812"/>
    <w:rsid w:val="003A2845"/>
    <w:rsid w:val="003A2E62"/>
    <w:rsid w:val="003A6034"/>
    <w:rsid w:val="003A66E0"/>
    <w:rsid w:val="003A6EBD"/>
    <w:rsid w:val="003B01CD"/>
    <w:rsid w:val="003B05E1"/>
    <w:rsid w:val="003B0B14"/>
    <w:rsid w:val="003B0BB7"/>
    <w:rsid w:val="003B131B"/>
    <w:rsid w:val="003B17DB"/>
    <w:rsid w:val="003B2725"/>
    <w:rsid w:val="003B28DD"/>
    <w:rsid w:val="003B2EA7"/>
    <w:rsid w:val="003B2FD2"/>
    <w:rsid w:val="003B3872"/>
    <w:rsid w:val="003B3EC9"/>
    <w:rsid w:val="003B62B7"/>
    <w:rsid w:val="003C02A6"/>
    <w:rsid w:val="003C0404"/>
    <w:rsid w:val="003C08E0"/>
    <w:rsid w:val="003C0CFD"/>
    <w:rsid w:val="003C12A1"/>
    <w:rsid w:val="003C19A2"/>
    <w:rsid w:val="003C2DE0"/>
    <w:rsid w:val="003C3D61"/>
    <w:rsid w:val="003C4E4A"/>
    <w:rsid w:val="003C50FA"/>
    <w:rsid w:val="003C51EA"/>
    <w:rsid w:val="003C5780"/>
    <w:rsid w:val="003C69A9"/>
    <w:rsid w:val="003C731F"/>
    <w:rsid w:val="003C78FC"/>
    <w:rsid w:val="003D05C4"/>
    <w:rsid w:val="003D08AB"/>
    <w:rsid w:val="003D182B"/>
    <w:rsid w:val="003D296C"/>
    <w:rsid w:val="003D4E93"/>
    <w:rsid w:val="003D5A51"/>
    <w:rsid w:val="003D5FC1"/>
    <w:rsid w:val="003D6094"/>
    <w:rsid w:val="003D6376"/>
    <w:rsid w:val="003E0B92"/>
    <w:rsid w:val="003E0FD3"/>
    <w:rsid w:val="003E2022"/>
    <w:rsid w:val="003E20A9"/>
    <w:rsid w:val="003E227D"/>
    <w:rsid w:val="003E28D5"/>
    <w:rsid w:val="003E2ECB"/>
    <w:rsid w:val="003E3F4C"/>
    <w:rsid w:val="003E4C50"/>
    <w:rsid w:val="003E4CC7"/>
    <w:rsid w:val="003E4E98"/>
    <w:rsid w:val="003E5BE3"/>
    <w:rsid w:val="003F0B21"/>
    <w:rsid w:val="003F0EB4"/>
    <w:rsid w:val="003F0F43"/>
    <w:rsid w:val="003F169C"/>
    <w:rsid w:val="003F1F72"/>
    <w:rsid w:val="003F3F5D"/>
    <w:rsid w:val="003F4D0A"/>
    <w:rsid w:val="003F4DB9"/>
    <w:rsid w:val="003F50F7"/>
    <w:rsid w:val="003F582C"/>
    <w:rsid w:val="003F5BD4"/>
    <w:rsid w:val="003F5CAD"/>
    <w:rsid w:val="003F5F91"/>
    <w:rsid w:val="003F6466"/>
    <w:rsid w:val="003F670A"/>
    <w:rsid w:val="003F6D3C"/>
    <w:rsid w:val="00400478"/>
    <w:rsid w:val="004007B8"/>
    <w:rsid w:val="004007D8"/>
    <w:rsid w:val="00400C6F"/>
    <w:rsid w:val="004013EB"/>
    <w:rsid w:val="00401C7C"/>
    <w:rsid w:val="00402D05"/>
    <w:rsid w:val="004041DD"/>
    <w:rsid w:val="00404D36"/>
    <w:rsid w:val="00404EF6"/>
    <w:rsid w:val="0040545D"/>
    <w:rsid w:val="00406992"/>
    <w:rsid w:val="00406BE5"/>
    <w:rsid w:val="00407B42"/>
    <w:rsid w:val="00407C8C"/>
    <w:rsid w:val="00410A3F"/>
    <w:rsid w:val="004117B8"/>
    <w:rsid w:val="00411ED8"/>
    <w:rsid w:val="0041255C"/>
    <w:rsid w:val="00412BA9"/>
    <w:rsid w:val="00413F32"/>
    <w:rsid w:val="00414705"/>
    <w:rsid w:val="004149DF"/>
    <w:rsid w:val="00415C13"/>
    <w:rsid w:val="004166E1"/>
    <w:rsid w:val="00416D9A"/>
    <w:rsid w:val="00417C0F"/>
    <w:rsid w:val="0042016A"/>
    <w:rsid w:val="004207F9"/>
    <w:rsid w:val="004217EB"/>
    <w:rsid w:val="0042321A"/>
    <w:rsid w:val="004232F5"/>
    <w:rsid w:val="00423585"/>
    <w:rsid w:val="00423D3C"/>
    <w:rsid w:val="004247E0"/>
    <w:rsid w:val="004276E2"/>
    <w:rsid w:val="00427B92"/>
    <w:rsid w:val="00427EBA"/>
    <w:rsid w:val="004318C5"/>
    <w:rsid w:val="0043191F"/>
    <w:rsid w:val="00431D63"/>
    <w:rsid w:val="00432A22"/>
    <w:rsid w:val="00432D59"/>
    <w:rsid w:val="00433295"/>
    <w:rsid w:val="0043477B"/>
    <w:rsid w:val="00435806"/>
    <w:rsid w:val="00436D05"/>
    <w:rsid w:val="0043723B"/>
    <w:rsid w:val="004374E0"/>
    <w:rsid w:val="00437941"/>
    <w:rsid w:val="00437F1F"/>
    <w:rsid w:val="00437F8F"/>
    <w:rsid w:val="00437FA6"/>
    <w:rsid w:val="004401C4"/>
    <w:rsid w:val="00440C3D"/>
    <w:rsid w:val="00440CC1"/>
    <w:rsid w:val="00440E8B"/>
    <w:rsid w:val="00441A06"/>
    <w:rsid w:val="0044210C"/>
    <w:rsid w:val="00443566"/>
    <w:rsid w:val="0044396A"/>
    <w:rsid w:val="00445BF6"/>
    <w:rsid w:val="0044634F"/>
    <w:rsid w:val="004465B3"/>
    <w:rsid w:val="00447C1A"/>
    <w:rsid w:val="0045143F"/>
    <w:rsid w:val="00451A83"/>
    <w:rsid w:val="00451FF5"/>
    <w:rsid w:val="00452AA3"/>
    <w:rsid w:val="00453D67"/>
    <w:rsid w:val="00453E9D"/>
    <w:rsid w:val="00454D8F"/>
    <w:rsid w:val="00457005"/>
    <w:rsid w:val="0045730A"/>
    <w:rsid w:val="004576FD"/>
    <w:rsid w:val="00460031"/>
    <w:rsid w:val="004600B5"/>
    <w:rsid w:val="004608F6"/>
    <w:rsid w:val="00461D1D"/>
    <w:rsid w:val="00462356"/>
    <w:rsid w:val="00462FBF"/>
    <w:rsid w:val="004636BE"/>
    <w:rsid w:val="0046482C"/>
    <w:rsid w:val="0046513D"/>
    <w:rsid w:val="004651EC"/>
    <w:rsid w:val="004654B8"/>
    <w:rsid w:val="00465B57"/>
    <w:rsid w:val="00465BFA"/>
    <w:rsid w:val="00466D63"/>
    <w:rsid w:val="00466F48"/>
    <w:rsid w:val="0046724D"/>
    <w:rsid w:val="0046731F"/>
    <w:rsid w:val="00470F3A"/>
    <w:rsid w:val="00472249"/>
    <w:rsid w:val="0047239E"/>
    <w:rsid w:val="00473CF8"/>
    <w:rsid w:val="00473E67"/>
    <w:rsid w:val="00474ACB"/>
    <w:rsid w:val="0047580C"/>
    <w:rsid w:val="00476988"/>
    <w:rsid w:val="00477B4F"/>
    <w:rsid w:val="004800BB"/>
    <w:rsid w:val="00480166"/>
    <w:rsid w:val="0048039A"/>
    <w:rsid w:val="00480CC4"/>
    <w:rsid w:val="00480F5D"/>
    <w:rsid w:val="00481019"/>
    <w:rsid w:val="00481027"/>
    <w:rsid w:val="0048181A"/>
    <w:rsid w:val="00481A2A"/>
    <w:rsid w:val="00481D83"/>
    <w:rsid w:val="00482077"/>
    <w:rsid w:val="00482A4F"/>
    <w:rsid w:val="004855BB"/>
    <w:rsid w:val="00486347"/>
    <w:rsid w:val="004864DE"/>
    <w:rsid w:val="004877E1"/>
    <w:rsid w:val="004903E7"/>
    <w:rsid w:val="00492391"/>
    <w:rsid w:val="004923A4"/>
    <w:rsid w:val="00492798"/>
    <w:rsid w:val="00492B2D"/>
    <w:rsid w:val="0049378F"/>
    <w:rsid w:val="004944BB"/>
    <w:rsid w:val="004950FB"/>
    <w:rsid w:val="0049518F"/>
    <w:rsid w:val="00496694"/>
    <w:rsid w:val="0049750C"/>
    <w:rsid w:val="004A176E"/>
    <w:rsid w:val="004A197F"/>
    <w:rsid w:val="004A30AC"/>
    <w:rsid w:val="004A3469"/>
    <w:rsid w:val="004A3AE1"/>
    <w:rsid w:val="004A3D2E"/>
    <w:rsid w:val="004A44EC"/>
    <w:rsid w:val="004A4C85"/>
    <w:rsid w:val="004A5242"/>
    <w:rsid w:val="004A52FE"/>
    <w:rsid w:val="004A5C49"/>
    <w:rsid w:val="004A6AB3"/>
    <w:rsid w:val="004B07F8"/>
    <w:rsid w:val="004B0AE3"/>
    <w:rsid w:val="004B167A"/>
    <w:rsid w:val="004B3494"/>
    <w:rsid w:val="004B3DF2"/>
    <w:rsid w:val="004B4BD1"/>
    <w:rsid w:val="004B5B36"/>
    <w:rsid w:val="004B665F"/>
    <w:rsid w:val="004B68DA"/>
    <w:rsid w:val="004B6D80"/>
    <w:rsid w:val="004B79AC"/>
    <w:rsid w:val="004B79CF"/>
    <w:rsid w:val="004B7E3C"/>
    <w:rsid w:val="004C0043"/>
    <w:rsid w:val="004C0364"/>
    <w:rsid w:val="004C05EA"/>
    <w:rsid w:val="004C0DA3"/>
    <w:rsid w:val="004C1F04"/>
    <w:rsid w:val="004C278B"/>
    <w:rsid w:val="004C3280"/>
    <w:rsid w:val="004C38F0"/>
    <w:rsid w:val="004C3C72"/>
    <w:rsid w:val="004C4A13"/>
    <w:rsid w:val="004C4B3B"/>
    <w:rsid w:val="004C557B"/>
    <w:rsid w:val="004C5BB2"/>
    <w:rsid w:val="004C71E8"/>
    <w:rsid w:val="004C760C"/>
    <w:rsid w:val="004C77D4"/>
    <w:rsid w:val="004C7F8A"/>
    <w:rsid w:val="004D05B6"/>
    <w:rsid w:val="004D125F"/>
    <w:rsid w:val="004D268C"/>
    <w:rsid w:val="004D285F"/>
    <w:rsid w:val="004D28B4"/>
    <w:rsid w:val="004D40BE"/>
    <w:rsid w:val="004D728E"/>
    <w:rsid w:val="004D7303"/>
    <w:rsid w:val="004D73D8"/>
    <w:rsid w:val="004E047E"/>
    <w:rsid w:val="004E0C5F"/>
    <w:rsid w:val="004E1C4D"/>
    <w:rsid w:val="004E1C7D"/>
    <w:rsid w:val="004E2BAC"/>
    <w:rsid w:val="004E312A"/>
    <w:rsid w:val="004E4786"/>
    <w:rsid w:val="004E4973"/>
    <w:rsid w:val="004E497D"/>
    <w:rsid w:val="004E49FD"/>
    <w:rsid w:val="004E519D"/>
    <w:rsid w:val="004E60D6"/>
    <w:rsid w:val="004E6902"/>
    <w:rsid w:val="004E6BF1"/>
    <w:rsid w:val="004E7C4C"/>
    <w:rsid w:val="004F060B"/>
    <w:rsid w:val="004F19EC"/>
    <w:rsid w:val="004F1D5A"/>
    <w:rsid w:val="004F22D7"/>
    <w:rsid w:val="004F3541"/>
    <w:rsid w:val="004F42B0"/>
    <w:rsid w:val="004F6187"/>
    <w:rsid w:val="004F72BE"/>
    <w:rsid w:val="005006C9"/>
    <w:rsid w:val="005012BC"/>
    <w:rsid w:val="00502024"/>
    <w:rsid w:val="00503CBB"/>
    <w:rsid w:val="005047D1"/>
    <w:rsid w:val="005049F1"/>
    <w:rsid w:val="0050565A"/>
    <w:rsid w:val="00506583"/>
    <w:rsid w:val="00506C84"/>
    <w:rsid w:val="00507961"/>
    <w:rsid w:val="00507BCB"/>
    <w:rsid w:val="00510D57"/>
    <w:rsid w:val="00512062"/>
    <w:rsid w:val="005120FA"/>
    <w:rsid w:val="00512AA7"/>
    <w:rsid w:val="00512B62"/>
    <w:rsid w:val="00513791"/>
    <w:rsid w:val="00513804"/>
    <w:rsid w:val="00513D3D"/>
    <w:rsid w:val="0051743C"/>
    <w:rsid w:val="00520423"/>
    <w:rsid w:val="0052095F"/>
    <w:rsid w:val="00520A3D"/>
    <w:rsid w:val="00521461"/>
    <w:rsid w:val="00521C87"/>
    <w:rsid w:val="00521E75"/>
    <w:rsid w:val="00523774"/>
    <w:rsid w:val="00523CC7"/>
    <w:rsid w:val="00523DBE"/>
    <w:rsid w:val="005242C2"/>
    <w:rsid w:val="00524BEB"/>
    <w:rsid w:val="005250B1"/>
    <w:rsid w:val="00525109"/>
    <w:rsid w:val="00525E5B"/>
    <w:rsid w:val="00526983"/>
    <w:rsid w:val="00530276"/>
    <w:rsid w:val="005305A5"/>
    <w:rsid w:val="0053088D"/>
    <w:rsid w:val="005321BF"/>
    <w:rsid w:val="00532216"/>
    <w:rsid w:val="00532DAC"/>
    <w:rsid w:val="00533407"/>
    <w:rsid w:val="0053591C"/>
    <w:rsid w:val="00535C9C"/>
    <w:rsid w:val="005367C2"/>
    <w:rsid w:val="00540681"/>
    <w:rsid w:val="005410F7"/>
    <w:rsid w:val="00541102"/>
    <w:rsid w:val="00541734"/>
    <w:rsid w:val="00541FB3"/>
    <w:rsid w:val="00542201"/>
    <w:rsid w:val="005427D8"/>
    <w:rsid w:val="00542C89"/>
    <w:rsid w:val="00543F75"/>
    <w:rsid w:val="00544B35"/>
    <w:rsid w:val="00545602"/>
    <w:rsid w:val="00545B55"/>
    <w:rsid w:val="0054685B"/>
    <w:rsid w:val="005479A8"/>
    <w:rsid w:val="005503ED"/>
    <w:rsid w:val="005513AF"/>
    <w:rsid w:val="005533C4"/>
    <w:rsid w:val="00553575"/>
    <w:rsid w:val="00553919"/>
    <w:rsid w:val="00553EF8"/>
    <w:rsid w:val="0055435E"/>
    <w:rsid w:val="005547EE"/>
    <w:rsid w:val="00555032"/>
    <w:rsid w:val="00555AC7"/>
    <w:rsid w:val="00555D88"/>
    <w:rsid w:val="00555DCB"/>
    <w:rsid w:val="005560FA"/>
    <w:rsid w:val="00556D21"/>
    <w:rsid w:val="00557AE8"/>
    <w:rsid w:val="00560648"/>
    <w:rsid w:val="00560AAE"/>
    <w:rsid w:val="00560F01"/>
    <w:rsid w:val="00561ACB"/>
    <w:rsid w:val="005620A1"/>
    <w:rsid w:val="0056467B"/>
    <w:rsid w:val="00565784"/>
    <w:rsid w:val="00565A87"/>
    <w:rsid w:val="00566290"/>
    <w:rsid w:val="00566C01"/>
    <w:rsid w:val="005671CA"/>
    <w:rsid w:val="00567806"/>
    <w:rsid w:val="0056780F"/>
    <w:rsid w:val="005679BD"/>
    <w:rsid w:val="00570DF9"/>
    <w:rsid w:val="00572EB6"/>
    <w:rsid w:val="00572F92"/>
    <w:rsid w:val="005733BF"/>
    <w:rsid w:val="00574263"/>
    <w:rsid w:val="0057452C"/>
    <w:rsid w:val="005753A8"/>
    <w:rsid w:val="00575AC3"/>
    <w:rsid w:val="00576025"/>
    <w:rsid w:val="00576DC0"/>
    <w:rsid w:val="005779CA"/>
    <w:rsid w:val="005800DF"/>
    <w:rsid w:val="00580B80"/>
    <w:rsid w:val="00580DBB"/>
    <w:rsid w:val="00580EBD"/>
    <w:rsid w:val="00581CBD"/>
    <w:rsid w:val="005823B8"/>
    <w:rsid w:val="0058425C"/>
    <w:rsid w:val="0058713F"/>
    <w:rsid w:val="00587221"/>
    <w:rsid w:val="005874EF"/>
    <w:rsid w:val="00587BC1"/>
    <w:rsid w:val="00587DB0"/>
    <w:rsid w:val="00590437"/>
    <w:rsid w:val="005904D7"/>
    <w:rsid w:val="005909AD"/>
    <w:rsid w:val="00591693"/>
    <w:rsid w:val="005924A0"/>
    <w:rsid w:val="00594A5D"/>
    <w:rsid w:val="00595087"/>
    <w:rsid w:val="005968B2"/>
    <w:rsid w:val="005970F5"/>
    <w:rsid w:val="00597398"/>
    <w:rsid w:val="00597ECB"/>
    <w:rsid w:val="005A040F"/>
    <w:rsid w:val="005A0C13"/>
    <w:rsid w:val="005A0DE1"/>
    <w:rsid w:val="005A54E9"/>
    <w:rsid w:val="005A6353"/>
    <w:rsid w:val="005A7140"/>
    <w:rsid w:val="005B0A58"/>
    <w:rsid w:val="005B116A"/>
    <w:rsid w:val="005B12B2"/>
    <w:rsid w:val="005B18E2"/>
    <w:rsid w:val="005B1F17"/>
    <w:rsid w:val="005B3070"/>
    <w:rsid w:val="005B389D"/>
    <w:rsid w:val="005B3E98"/>
    <w:rsid w:val="005B4D71"/>
    <w:rsid w:val="005B5839"/>
    <w:rsid w:val="005B5AA5"/>
    <w:rsid w:val="005B6888"/>
    <w:rsid w:val="005B6C0C"/>
    <w:rsid w:val="005B7ACF"/>
    <w:rsid w:val="005B7B8C"/>
    <w:rsid w:val="005B7D54"/>
    <w:rsid w:val="005C03E8"/>
    <w:rsid w:val="005C058D"/>
    <w:rsid w:val="005C15FD"/>
    <w:rsid w:val="005C179B"/>
    <w:rsid w:val="005C1CEE"/>
    <w:rsid w:val="005C377D"/>
    <w:rsid w:val="005C3810"/>
    <w:rsid w:val="005C39C2"/>
    <w:rsid w:val="005C3A61"/>
    <w:rsid w:val="005C59A9"/>
    <w:rsid w:val="005C64C5"/>
    <w:rsid w:val="005C68C2"/>
    <w:rsid w:val="005C6909"/>
    <w:rsid w:val="005C6983"/>
    <w:rsid w:val="005C6B7A"/>
    <w:rsid w:val="005C6C33"/>
    <w:rsid w:val="005C72DE"/>
    <w:rsid w:val="005D10C3"/>
    <w:rsid w:val="005D1111"/>
    <w:rsid w:val="005D1A98"/>
    <w:rsid w:val="005D25BE"/>
    <w:rsid w:val="005D77A8"/>
    <w:rsid w:val="005E0A45"/>
    <w:rsid w:val="005E1295"/>
    <w:rsid w:val="005E1767"/>
    <w:rsid w:val="005E225B"/>
    <w:rsid w:val="005E23E3"/>
    <w:rsid w:val="005E3155"/>
    <w:rsid w:val="005E37AC"/>
    <w:rsid w:val="005E3E14"/>
    <w:rsid w:val="005E46E4"/>
    <w:rsid w:val="005E4C9B"/>
    <w:rsid w:val="005E58A9"/>
    <w:rsid w:val="005E6B3B"/>
    <w:rsid w:val="005F0D07"/>
    <w:rsid w:val="005F1B1F"/>
    <w:rsid w:val="005F2372"/>
    <w:rsid w:val="005F2936"/>
    <w:rsid w:val="005F2AD2"/>
    <w:rsid w:val="005F3988"/>
    <w:rsid w:val="005F5486"/>
    <w:rsid w:val="005F54FA"/>
    <w:rsid w:val="005F584B"/>
    <w:rsid w:val="005F60CA"/>
    <w:rsid w:val="005F7554"/>
    <w:rsid w:val="005F7651"/>
    <w:rsid w:val="005F7E34"/>
    <w:rsid w:val="00600196"/>
    <w:rsid w:val="00601068"/>
    <w:rsid w:val="00601102"/>
    <w:rsid w:val="0060118F"/>
    <w:rsid w:val="006044A2"/>
    <w:rsid w:val="00604C86"/>
    <w:rsid w:val="00605B83"/>
    <w:rsid w:val="00605F63"/>
    <w:rsid w:val="00606207"/>
    <w:rsid w:val="00606A6B"/>
    <w:rsid w:val="00606B6D"/>
    <w:rsid w:val="006073EF"/>
    <w:rsid w:val="00607AAB"/>
    <w:rsid w:val="00610B76"/>
    <w:rsid w:val="006111A3"/>
    <w:rsid w:val="0061152F"/>
    <w:rsid w:val="00611B97"/>
    <w:rsid w:val="00611BC3"/>
    <w:rsid w:val="00611DB0"/>
    <w:rsid w:val="0061292D"/>
    <w:rsid w:val="00613283"/>
    <w:rsid w:val="00614481"/>
    <w:rsid w:val="00614778"/>
    <w:rsid w:val="00615172"/>
    <w:rsid w:val="006151DA"/>
    <w:rsid w:val="00615586"/>
    <w:rsid w:val="006167AC"/>
    <w:rsid w:val="00621072"/>
    <w:rsid w:val="00621173"/>
    <w:rsid w:val="00621FB3"/>
    <w:rsid w:val="00622E1E"/>
    <w:rsid w:val="0062337A"/>
    <w:rsid w:val="00623B1B"/>
    <w:rsid w:val="00624D42"/>
    <w:rsid w:val="0062575F"/>
    <w:rsid w:val="00626116"/>
    <w:rsid w:val="00627226"/>
    <w:rsid w:val="006274D0"/>
    <w:rsid w:val="00630BF7"/>
    <w:rsid w:val="00630ED3"/>
    <w:rsid w:val="006317D9"/>
    <w:rsid w:val="00632709"/>
    <w:rsid w:val="006327AE"/>
    <w:rsid w:val="00633289"/>
    <w:rsid w:val="0063438A"/>
    <w:rsid w:val="00634D3B"/>
    <w:rsid w:val="00634E17"/>
    <w:rsid w:val="00635EE9"/>
    <w:rsid w:val="00636A42"/>
    <w:rsid w:val="00637D19"/>
    <w:rsid w:val="006402D1"/>
    <w:rsid w:val="0064090B"/>
    <w:rsid w:val="0064188E"/>
    <w:rsid w:val="006419DC"/>
    <w:rsid w:val="006431F5"/>
    <w:rsid w:val="00643E1D"/>
    <w:rsid w:val="00644022"/>
    <w:rsid w:val="00644F3B"/>
    <w:rsid w:val="006464E3"/>
    <w:rsid w:val="006475E1"/>
    <w:rsid w:val="00650410"/>
    <w:rsid w:val="00652859"/>
    <w:rsid w:val="006529FB"/>
    <w:rsid w:val="00652DA7"/>
    <w:rsid w:val="006535A5"/>
    <w:rsid w:val="0065390D"/>
    <w:rsid w:val="00653CC7"/>
    <w:rsid w:val="0065468C"/>
    <w:rsid w:val="00654960"/>
    <w:rsid w:val="00655299"/>
    <w:rsid w:val="00655D1A"/>
    <w:rsid w:val="00656505"/>
    <w:rsid w:val="00656AAD"/>
    <w:rsid w:val="0065740A"/>
    <w:rsid w:val="00657ACD"/>
    <w:rsid w:val="00660407"/>
    <w:rsid w:val="006616F2"/>
    <w:rsid w:val="00662470"/>
    <w:rsid w:val="00663E8B"/>
    <w:rsid w:val="0066408F"/>
    <w:rsid w:val="006658D0"/>
    <w:rsid w:val="00665E8A"/>
    <w:rsid w:val="00666866"/>
    <w:rsid w:val="00667599"/>
    <w:rsid w:val="006702D7"/>
    <w:rsid w:val="00670369"/>
    <w:rsid w:val="0067037E"/>
    <w:rsid w:val="00670B3F"/>
    <w:rsid w:val="00671C44"/>
    <w:rsid w:val="00673267"/>
    <w:rsid w:val="006735D5"/>
    <w:rsid w:val="00673DBA"/>
    <w:rsid w:val="00673F77"/>
    <w:rsid w:val="00674325"/>
    <w:rsid w:val="00674A82"/>
    <w:rsid w:val="00675221"/>
    <w:rsid w:val="00676254"/>
    <w:rsid w:val="006762D8"/>
    <w:rsid w:val="0067691C"/>
    <w:rsid w:val="006819F9"/>
    <w:rsid w:val="00681ADB"/>
    <w:rsid w:val="006826C5"/>
    <w:rsid w:val="00682B43"/>
    <w:rsid w:val="00683315"/>
    <w:rsid w:val="006834F2"/>
    <w:rsid w:val="006840B3"/>
    <w:rsid w:val="00684332"/>
    <w:rsid w:val="00684864"/>
    <w:rsid w:val="0068673B"/>
    <w:rsid w:val="00686EA6"/>
    <w:rsid w:val="00687016"/>
    <w:rsid w:val="006878CE"/>
    <w:rsid w:val="00687A96"/>
    <w:rsid w:val="0069051F"/>
    <w:rsid w:val="00690D08"/>
    <w:rsid w:val="0069200A"/>
    <w:rsid w:val="0069252D"/>
    <w:rsid w:val="00692896"/>
    <w:rsid w:val="00692EAE"/>
    <w:rsid w:val="00693A37"/>
    <w:rsid w:val="00695DA6"/>
    <w:rsid w:val="006970FE"/>
    <w:rsid w:val="006A19A0"/>
    <w:rsid w:val="006A1BEE"/>
    <w:rsid w:val="006A2052"/>
    <w:rsid w:val="006A37EB"/>
    <w:rsid w:val="006A3872"/>
    <w:rsid w:val="006A3B29"/>
    <w:rsid w:val="006A3C47"/>
    <w:rsid w:val="006A52EC"/>
    <w:rsid w:val="006A590E"/>
    <w:rsid w:val="006A5C18"/>
    <w:rsid w:val="006A5EDA"/>
    <w:rsid w:val="006B026C"/>
    <w:rsid w:val="006B02A6"/>
    <w:rsid w:val="006B07AD"/>
    <w:rsid w:val="006B0AA8"/>
    <w:rsid w:val="006B0CD8"/>
    <w:rsid w:val="006B0F7F"/>
    <w:rsid w:val="006B138E"/>
    <w:rsid w:val="006B232B"/>
    <w:rsid w:val="006B24BB"/>
    <w:rsid w:val="006B2701"/>
    <w:rsid w:val="006B2D64"/>
    <w:rsid w:val="006B2F7D"/>
    <w:rsid w:val="006B3DD8"/>
    <w:rsid w:val="006B557F"/>
    <w:rsid w:val="006B5754"/>
    <w:rsid w:val="006B5917"/>
    <w:rsid w:val="006B6AA1"/>
    <w:rsid w:val="006C04CB"/>
    <w:rsid w:val="006C063D"/>
    <w:rsid w:val="006C09E5"/>
    <w:rsid w:val="006C13EA"/>
    <w:rsid w:val="006C1C12"/>
    <w:rsid w:val="006C34EE"/>
    <w:rsid w:val="006C35F5"/>
    <w:rsid w:val="006C3A28"/>
    <w:rsid w:val="006C4658"/>
    <w:rsid w:val="006C49AC"/>
    <w:rsid w:val="006C51B7"/>
    <w:rsid w:val="006C57A6"/>
    <w:rsid w:val="006C5A82"/>
    <w:rsid w:val="006C5BED"/>
    <w:rsid w:val="006C6DC6"/>
    <w:rsid w:val="006D08B9"/>
    <w:rsid w:val="006D10EE"/>
    <w:rsid w:val="006D3775"/>
    <w:rsid w:val="006D4707"/>
    <w:rsid w:val="006D6B83"/>
    <w:rsid w:val="006D6BE6"/>
    <w:rsid w:val="006D74CC"/>
    <w:rsid w:val="006D7512"/>
    <w:rsid w:val="006E13F0"/>
    <w:rsid w:val="006E3162"/>
    <w:rsid w:val="006E31F3"/>
    <w:rsid w:val="006E3264"/>
    <w:rsid w:val="006E3E7F"/>
    <w:rsid w:val="006E51AB"/>
    <w:rsid w:val="006E54D0"/>
    <w:rsid w:val="006E6449"/>
    <w:rsid w:val="006E6DEE"/>
    <w:rsid w:val="006E73CD"/>
    <w:rsid w:val="006E7875"/>
    <w:rsid w:val="006E79F8"/>
    <w:rsid w:val="006E7BEC"/>
    <w:rsid w:val="006F01A9"/>
    <w:rsid w:val="006F0D97"/>
    <w:rsid w:val="006F0E24"/>
    <w:rsid w:val="006F1D38"/>
    <w:rsid w:val="006F4025"/>
    <w:rsid w:val="006F422C"/>
    <w:rsid w:val="006F4861"/>
    <w:rsid w:val="006F4A4B"/>
    <w:rsid w:val="006F53F4"/>
    <w:rsid w:val="006F6A26"/>
    <w:rsid w:val="006F79F7"/>
    <w:rsid w:val="00700BF7"/>
    <w:rsid w:val="00700FC6"/>
    <w:rsid w:val="0070141D"/>
    <w:rsid w:val="00701F70"/>
    <w:rsid w:val="00701FEA"/>
    <w:rsid w:val="007022E3"/>
    <w:rsid w:val="00702559"/>
    <w:rsid w:val="00702CA8"/>
    <w:rsid w:val="00703349"/>
    <w:rsid w:val="00703515"/>
    <w:rsid w:val="0070435B"/>
    <w:rsid w:val="007044FA"/>
    <w:rsid w:val="00704C1A"/>
    <w:rsid w:val="00705279"/>
    <w:rsid w:val="00705296"/>
    <w:rsid w:val="00706048"/>
    <w:rsid w:val="007062A8"/>
    <w:rsid w:val="00707697"/>
    <w:rsid w:val="007103CF"/>
    <w:rsid w:val="0071049A"/>
    <w:rsid w:val="00710607"/>
    <w:rsid w:val="00710CEC"/>
    <w:rsid w:val="00711E1A"/>
    <w:rsid w:val="007128F8"/>
    <w:rsid w:val="00714575"/>
    <w:rsid w:val="007148FB"/>
    <w:rsid w:val="00715029"/>
    <w:rsid w:val="007150B7"/>
    <w:rsid w:val="007158BF"/>
    <w:rsid w:val="00717312"/>
    <w:rsid w:val="00717748"/>
    <w:rsid w:val="00717C9E"/>
    <w:rsid w:val="0072047E"/>
    <w:rsid w:val="007205A6"/>
    <w:rsid w:val="00721DEF"/>
    <w:rsid w:val="00721EC8"/>
    <w:rsid w:val="00723CF4"/>
    <w:rsid w:val="00724CF4"/>
    <w:rsid w:val="00724E1D"/>
    <w:rsid w:val="00725B39"/>
    <w:rsid w:val="00725E00"/>
    <w:rsid w:val="00726A52"/>
    <w:rsid w:val="00727663"/>
    <w:rsid w:val="007313F1"/>
    <w:rsid w:val="00732884"/>
    <w:rsid w:val="00732AFB"/>
    <w:rsid w:val="00733036"/>
    <w:rsid w:val="0073371D"/>
    <w:rsid w:val="00733A4A"/>
    <w:rsid w:val="00733D12"/>
    <w:rsid w:val="00733E2D"/>
    <w:rsid w:val="0073472A"/>
    <w:rsid w:val="00735084"/>
    <w:rsid w:val="007352C7"/>
    <w:rsid w:val="0073554C"/>
    <w:rsid w:val="00735C39"/>
    <w:rsid w:val="007369FC"/>
    <w:rsid w:val="0073749F"/>
    <w:rsid w:val="00740A8D"/>
    <w:rsid w:val="007418D2"/>
    <w:rsid w:val="00741AD1"/>
    <w:rsid w:val="0074407B"/>
    <w:rsid w:val="007461D2"/>
    <w:rsid w:val="0074716E"/>
    <w:rsid w:val="0074788C"/>
    <w:rsid w:val="00747ED8"/>
    <w:rsid w:val="007504D2"/>
    <w:rsid w:val="0075050E"/>
    <w:rsid w:val="00750AFB"/>
    <w:rsid w:val="00751E76"/>
    <w:rsid w:val="00752454"/>
    <w:rsid w:val="007526B7"/>
    <w:rsid w:val="00752A06"/>
    <w:rsid w:val="00753667"/>
    <w:rsid w:val="00753778"/>
    <w:rsid w:val="007537CA"/>
    <w:rsid w:val="00753816"/>
    <w:rsid w:val="007564B2"/>
    <w:rsid w:val="00760018"/>
    <w:rsid w:val="00761C7C"/>
    <w:rsid w:val="00763087"/>
    <w:rsid w:val="00764BFC"/>
    <w:rsid w:val="00764DE5"/>
    <w:rsid w:val="0076506D"/>
    <w:rsid w:val="00766A87"/>
    <w:rsid w:val="0076720B"/>
    <w:rsid w:val="00767E95"/>
    <w:rsid w:val="0077055F"/>
    <w:rsid w:val="00771A49"/>
    <w:rsid w:val="00772DC4"/>
    <w:rsid w:val="007738EF"/>
    <w:rsid w:val="00773969"/>
    <w:rsid w:val="00774263"/>
    <w:rsid w:val="007744BC"/>
    <w:rsid w:val="00774DEF"/>
    <w:rsid w:val="00775B9E"/>
    <w:rsid w:val="00776405"/>
    <w:rsid w:val="00776E2A"/>
    <w:rsid w:val="007772A9"/>
    <w:rsid w:val="00780470"/>
    <w:rsid w:val="007806B8"/>
    <w:rsid w:val="00780C9E"/>
    <w:rsid w:val="00781C66"/>
    <w:rsid w:val="007824E5"/>
    <w:rsid w:val="0078325A"/>
    <w:rsid w:val="007832B8"/>
    <w:rsid w:val="007840AD"/>
    <w:rsid w:val="007843FD"/>
    <w:rsid w:val="00785AB2"/>
    <w:rsid w:val="00785EAE"/>
    <w:rsid w:val="00787363"/>
    <w:rsid w:val="007876E3"/>
    <w:rsid w:val="00790490"/>
    <w:rsid w:val="00791EE7"/>
    <w:rsid w:val="00793554"/>
    <w:rsid w:val="00793D31"/>
    <w:rsid w:val="00793EAF"/>
    <w:rsid w:val="007941A1"/>
    <w:rsid w:val="007942D9"/>
    <w:rsid w:val="00794F85"/>
    <w:rsid w:val="007954EF"/>
    <w:rsid w:val="0079586A"/>
    <w:rsid w:val="00795959"/>
    <w:rsid w:val="00795E03"/>
    <w:rsid w:val="00796225"/>
    <w:rsid w:val="007962A8"/>
    <w:rsid w:val="00796728"/>
    <w:rsid w:val="00796A0A"/>
    <w:rsid w:val="00796AEF"/>
    <w:rsid w:val="00797452"/>
    <w:rsid w:val="00797481"/>
    <w:rsid w:val="007A05FE"/>
    <w:rsid w:val="007A1F76"/>
    <w:rsid w:val="007A22A6"/>
    <w:rsid w:val="007A3367"/>
    <w:rsid w:val="007A3C44"/>
    <w:rsid w:val="007A3F45"/>
    <w:rsid w:val="007A46BC"/>
    <w:rsid w:val="007A49F3"/>
    <w:rsid w:val="007A59F2"/>
    <w:rsid w:val="007A6016"/>
    <w:rsid w:val="007A601E"/>
    <w:rsid w:val="007A6409"/>
    <w:rsid w:val="007A7C97"/>
    <w:rsid w:val="007B073E"/>
    <w:rsid w:val="007B0B0C"/>
    <w:rsid w:val="007B146E"/>
    <w:rsid w:val="007B298E"/>
    <w:rsid w:val="007B2A16"/>
    <w:rsid w:val="007B2A52"/>
    <w:rsid w:val="007B2B0A"/>
    <w:rsid w:val="007B2E19"/>
    <w:rsid w:val="007B32E4"/>
    <w:rsid w:val="007B36E9"/>
    <w:rsid w:val="007B4D8A"/>
    <w:rsid w:val="007B554C"/>
    <w:rsid w:val="007B6127"/>
    <w:rsid w:val="007B64EB"/>
    <w:rsid w:val="007B67E8"/>
    <w:rsid w:val="007B7B1C"/>
    <w:rsid w:val="007B7FB0"/>
    <w:rsid w:val="007C0276"/>
    <w:rsid w:val="007C0497"/>
    <w:rsid w:val="007C16A7"/>
    <w:rsid w:val="007C1E27"/>
    <w:rsid w:val="007C2042"/>
    <w:rsid w:val="007C284D"/>
    <w:rsid w:val="007C2852"/>
    <w:rsid w:val="007C2925"/>
    <w:rsid w:val="007C2B10"/>
    <w:rsid w:val="007C2B2F"/>
    <w:rsid w:val="007C3462"/>
    <w:rsid w:val="007C4404"/>
    <w:rsid w:val="007C4951"/>
    <w:rsid w:val="007C4C10"/>
    <w:rsid w:val="007C4D5C"/>
    <w:rsid w:val="007C512E"/>
    <w:rsid w:val="007C5155"/>
    <w:rsid w:val="007C562B"/>
    <w:rsid w:val="007C57C3"/>
    <w:rsid w:val="007C77EA"/>
    <w:rsid w:val="007C7B2F"/>
    <w:rsid w:val="007C7E27"/>
    <w:rsid w:val="007D19D7"/>
    <w:rsid w:val="007D2756"/>
    <w:rsid w:val="007D2DC0"/>
    <w:rsid w:val="007D30AE"/>
    <w:rsid w:val="007D396D"/>
    <w:rsid w:val="007D3A1C"/>
    <w:rsid w:val="007D3BCC"/>
    <w:rsid w:val="007D4007"/>
    <w:rsid w:val="007D4D2C"/>
    <w:rsid w:val="007D4D6C"/>
    <w:rsid w:val="007D4DD0"/>
    <w:rsid w:val="007D4DD3"/>
    <w:rsid w:val="007D5040"/>
    <w:rsid w:val="007D6A07"/>
    <w:rsid w:val="007D7365"/>
    <w:rsid w:val="007E0897"/>
    <w:rsid w:val="007E0DC8"/>
    <w:rsid w:val="007E1856"/>
    <w:rsid w:val="007E2154"/>
    <w:rsid w:val="007E228A"/>
    <w:rsid w:val="007E2AE2"/>
    <w:rsid w:val="007E2D45"/>
    <w:rsid w:val="007E2D50"/>
    <w:rsid w:val="007E4543"/>
    <w:rsid w:val="007E6D2E"/>
    <w:rsid w:val="007E7174"/>
    <w:rsid w:val="007F11CC"/>
    <w:rsid w:val="007F1958"/>
    <w:rsid w:val="007F22FA"/>
    <w:rsid w:val="007F267E"/>
    <w:rsid w:val="007F3A6B"/>
    <w:rsid w:val="007F40DC"/>
    <w:rsid w:val="007F55DF"/>
    <w:rsid w:val="007F5B83"/>
    <w:rsid w:val="007F69D4"/>
    <w:rsid w:val="007F69F3"/>
    <w:rsid w:val="007F721F"/>
    <w:rsid w:val="007F75E8"/>
    <w:rsid w:val="00800224"/>
    <w:rsid w:val="00800736"/>
    <w:rsid w:val="00801C13"/>
    <w:rsid w:val="0080269E"/>
    <w:rsid w:val="008034E4"/>
    <w:rsid w:val="00803524"/>
    <w:rsid w:val="00804528"/>
    <w:rsid w:val="008057E9"/>
    <w:rsid w:val="008064C0"/>
    <w:rsid w:val="0080692F"/>
    <w:rsid w:val="00806CC1"/>
    <w:rsid w:val="00807BD2"/>
    <w:rsid w:val="00810BBF"/>
    <w:rsid w:val="008127C4"/>
    <w:rsid w:val="00813DAC"/>
    <w:rsid w:val="008167B2"/>
    <w:rsid w:val="0081684A"/>
    <w:rsid w:val="00816893"/>
    <w:rsid w:val="00816D4E"/>
    <w:rsid w:val="00817621"/>
    <w:rsid w:val="00817E71"/>
    <w:rsid w:val="008201AB"/>
    <w:rsid w:val="00820E1A"/>
    <w:rsid w:val="0082137D"/>
    <w:rsid w:val="0082272B"/>
    <w:rsid w:val="0082290D"/>
    <w:rsid w:val="008229AE"/>
    <w:rsid w:val="00822B0F"/>
    <w:rsid w:val="00823221"/>
    <w:rsid w:val="0082353B"/>
    <w:rsid w:val="00824B16"/>
    <w:rsid w:val="00825C0F"/>
    <w:rsid w:val="008262E4"/>
    <w:rsid w:val="0082759C"/>
    <w:rsid w:val="00827B18"/>
    <w:rsid w:val="00827D2B"/>
    <w:rsid w:val="00830D91"/>
    <w:rsid w:val="00830FBE"/>
    <w:rsid w:val="00831A9C"/>
    <w:rsid w:val="00832C98"/>
    <w:rsid w:val="008339B6"/>
    <w:rsid w:val="00835126"/>
    <w:rsid w:val="008352EB"/>
    <w:rsid w:val="008355ED"/>
    <w:rsid w:val="00835786"/>
    <w:rsid w:val="00835FC1"/>
    <w:rsid w:val="00835FF3"/>
    <w:rsid w:val="00836FB3"/>
    <w:rsid w:val="00837805"/>
    <w:rsid w:val="00840211"/>
    <w:rsid w:val="00840E61"/>
    <w:rsid w:val="008416C1"/>
    <w:rsid w:val="00841BB4"/>
    <w:rsid w:val="00841DC5"/>
    <w:rsid w:val="0084203E"/>
    <w:rsid w:val="008427AB"/>
    <w:rsid w:val="00843A0D"/>
    <w:rsid w:val="008444CF"/>
    <w:rsid w:val="008445B9"/>
    <w:rsid w:val="00844C2C"/>
    <w:rsid w:val="00845B77"/>
    <w:rsid w:val="008461B1"/>
    <w:rsid w:val="0084652C"/>
    <w:rsid w:val="00846A40"/>
    <w:rsid w:val="0084712A"/>
    <w:rsid w:val="00850F98"/>
    <w:rsid w:val="008517B0"/>
    <w:rsid w:val="00851A3A"/>
    <w:rsid w:val="00851C45"/>
    <w:rsid w:val="00851CDE"/>
    <w:rsid w:val="00852FF2"/>
    <w:rsid w:val="00853AB5"/>
    <w:rsid w:val="00854316"/>
    <w:rsid w:val="00855C7C"/>
    <w:rsid w:val="008567A1"/>
    <w:rsid w:val="00856E35"/>
    <w:rsid w:val="0085746A"/>
    <w:rsid w:val="00857C8C"/>
    <w:rsid w:val="00857E81"/>
    <w:rsid w:val="008603CC"/>
    <w:rsid w:val="008612B3"/>
    <w:rsid w:val="00861EE3"/>
    <w:rsid w:val="00862797"/>
    <w:rsid w:val="00862D5A"/>
    <w:rsid w:val="00864410"/>
    <w:rsid w:val="00864663"/>
    <w:rsid w:val="008647A5"/>
    <w:rsid w:val="008648B2"/>
    <w:rsid w:val="00864F62"/>
    <w:rsid w:val="008652EF"/>
    <w:rsid w:val="00865E18"/>
    <w:rsid w:val="0086680F"/>
    <w:rsid w:val="008668D1"/>
    <w:rsid w:val="00866D11"/>
    <w:rsid w:val="0086789C"/>
    <w:rsid w:val="00867964"/>
    <w:rsid w:val="00867F70"/>
    <w:rsid w:val="008707F3"/>
    <w:rsid w:val="00870CBC"/>
    <w:rsid w:val="00870E45"/>
    <w:rsid w:val="008716CC"/>
    <w:rsid w:val="00871A36"/>
    <w:rsid w:val="008727F1"/>
    <w:rsid w:val="00872F89"/>
    <w:rsid w:val="0087423C"/>
    <w:rsid w:val="00874BF7"/>
    <w:rsid w:val="00874DF1"/>
    <w:rsid w:val="008759CE"/>
    <w:rsid w:val="00875B30"/>
    <w:rsid w:val="00876DB2"/>
    <w:rsid w:val="008802BA"/>
    <w:rsid w:val="008818D7"/>
    <w:rsid w:val="00881BB5"/>
    <w:rsid w:val="008824D6"/>
    <w:rsid w:val="0088284F"/>
    <w:rsid w:val="00885752"/>
    <w:rsid w:val="0088677A"/>
    <w:rsid w:val="00886EF2"/>
    <w:rsid w:val="00886F24"/>
    <w:rsid w:val="0088747F"/>
    <w:rsid w:val="00887C81"/>
    <w:rsid w:val="00890999"/>
    <w:rsid w:val="00891E71"/>
    <w:rsid w:val="00892C06"/>
    <w:rsid w:val="0089478A"/>
    <w:rsid w:val="00894E58"/>
    <w:rsid w:val="008958E0"/>
    <w:rsid w:val="00895C22"/>
    <w:rsid w:val="00896C92"/>
    <w:rsid w:val="008973D6"/>
    <w:rsid w:val="008A2050"/>
    <w:rsid w:val="008A25E6"/>
    <w:rsid w:val="008A2EE1"/>
    <w:rsid w:val="008A305E"/>
    <w:rsid w:val="008A3AAF"/>
    <w:rsid w:val="008A4217"/>
    <w:rsid w:val="008A4992"/>
    <w:rsid w:val="008A4ADF"/>
    <w:rsid w:val="008A566B"/>
    <w:rsid w:val="008A694E"/>
    <w:rsid w:val="008A761A"/>
    <w:rsid w:val="008B025C"/>
    <w:rsid w:val="008B08C5"/>
    <w:rsid w:val="008B0955"/>
    <w:rsid w:val="008B24DA"/>
    <w:rsid w:val="008B2E13"/>
    <w:rsid w:val="008B3F55"/>
    <w:rsid w:val="008B53E9"/>
    <w:rsid w:val="008B7B4F"/>
    <w:rsid w:val="008C085D"/>
    <w:rsid w:val="008C0FF5"/>
    <w:rsid w:val="008C14A0"/>
    <w:rsid w:val="008C21C2"/>
    <w:rsid w:val="008C28A6"/>
    <w:rsid w:val="008C2E52"/>
    <w:rsid w:val="008C3AFF"/>
    <w:rsid w:val="008C41C7"/>
    <w:rsid w:val="008C4556"/>
    <w:rsid w:val="008C5098"/>
    <w:rsid w:val="008C5639"/>
    <w:rsid w:val="008C573E"/>
    <w:rsid w:val="008C5FC7"/>
    <w:rsid w:val="008C62C5"/>
    <w:rsid w:val="008C7B8F"/>
    <w:rsid w:val="008C7F9E"/>
    <w:rsid w:val="008D0452"/>
    <w:rsid w:val="008D0634"/>
    <w:rsid w:val="008D085F"/>
    <w:rsid w:val="008D0A2C"/>
    <w:rsid w:val="008D17D6"/>
    <w:rsid w:val="008D1915"/>
    <w:rsid w:val="008D29A8"/>
    <w:rsid w:val="008D3629"/>
    <w:rsid w:val="008D371D"/>
    <w:rsid w:val="008D4A36"/>
    <w:rsid w:val="008D4F32"/>
    <w:rsid w:val="008D593E"/>
    <w:rsid w:val="008D69FD"/>
    <w:rsid w:val="008D7484"/>
    <w:rsid w:val="008E0CA6"/>
    <w:rsid w:val="008E0E7F"/>
    <w:rsid w:val="008E213E"/>
    <w:rsid w:val="008E2B82"/>
    <w:rsid w:val="008E2E00"/>
    <w:rsid w:val="008E31C2"/>
    <w:rsid w:val="008E523D"/>
    <w:rsid w:val="008E55EF"/>
    <w:rsid w:val="008E570F"/>
    <w:rsid w:val="008E5C24"/>
    <w:rsid w:val="008E60FD"/>
    <w:rsid w:val="008E796B"/>
    <w:rsid w:val="008F0087"/>
    <w:rsid w:val="008F0C3B"/>
    <w:rsid w:val="008F2C25"/>
    <w:rsid w:val="008F2C46"/>
    <w:rsid w:val="008F50EA"/>
    <w:rsid w:val="008F539C"/>
    <w:rsid w:val="008F53A4"/>
    <w:rsid w:val="008F5879"/>
    <w:rsid w:val="008F5BD4"/>
    <w:rsid w:val="008F5C1F"/>
    <w:rsid w:val="008F65A8"/>
    <w:rsid w:val="008F6DED"/>
    <w:rsid w:val="008F745D"/>
    <w:rsid w:val="008F7B8F"/>
    <w:rsid w:val="009008A0"/>
    <w:rsid w:val="00900C2A"/>
    <w:rsid w:val="00902DB5"/>
    <w:rsid w:val="00903029"/>
    <w:rsid w:val="00903838"/>
    <w:rsid w:val="0090413E"/>
    <w:rsid w:val="00905DAF"/>
    <w:rsid w:val="00906423"/>
    <w:rsid w:val="009064C8"/>
    <w:rsid w:val="00906FD7"/>
    <w:rsid w:val="00906FF6"/>
    <w:rsid w:val="00907C0C"/>
    <w:rsid w:val="00910ED6"/>
    <w:rsid w:val="009112EC"/>
    <w:rsid w:val="00911C2F"/>
    <w:rsid w:val="00912FE5"/>
    <w:rsid w:val="009137DC"/>
    <w:rsid w:val="0091531A"/>
    <w:rsid w:val="0091566E"/>
    <w:rsid w:val="00915BA6"/>
    <w:rsid w:val="00915EA1"/>
    <w:rsid w:val="009170DF"/>
    <w:rsid w:val="009178FE"/>
    <w:rsid w:val="0092120C"/>
    <w:rsid w:val="00923B59"/>
    <w:rsid w:val="00925AC3"/>
    <w:rsid w:val="009263F1"/>
    <w:rsid w:val="00926E17"/>
    <w:rsid w:val="00927CC9"/>
    <w:rsid w:val="009307AB"/>
    <w:rsid w:val="00931F4D"/>
    <w:rsid w:val="00933066"/>
    <w:rsid w:val="009344A2"/>
    <w:rsid w:val="0093457C"/>
    <w:rsid w:val="009358A1"/>
    <w:rsid w:val="00935BDF"/>
    <w:rsid w:val="0093796E"/>
    <w:rsid w:val="00941231"/>
    <w:rsid w:val="00941EE6"/>
    <w:rsid w:val="00942271"/>
    <w:rsid w:val="00942A9F"/>
    <w:rsid w:val="00942E01"/>
    <w:rsid w:val="009430B2"/>
    <w:rsid w:val="0094331F"/>
    <w:rsid w:val="0094401D"/>
    <w:rsid w:val="0094424D"/>
    <w:rsid w:val="00944F97"/>
    <w:rsid w:val="009460C3"/>
    <w:rsid w:val="00946837"/>
    <w:rsid w:val="0094749A"/>
    <w:rsid w:val="009479F9"/>
    <w:rsid w:val="0095041F"/>
    <w:rsid w:val="00950757"/>
    <w:rsid w:val="009509FE"/>
    <w:rsid w:val="0095128D"/>
    <w:rsid w:val="00952784"/>
    <w:rsid w:val="009529AC"/>
    <w:rsid w:val="00952AE9"/>
    <w:rsid w:val="00952CA0"/>
    <w:rsid w:val="0095304E"/>
    <w:rsid w:val="00953D35"/>
    <w:rsid w:val="00954D45"/>
    <w:rsid w:val="00956087"/>
    <w:rsid w:val="009572F9"/>
    <w:rsid w:val="00957497"/>
    <w:rsid w:val="00960383"/>
    <w:rsid w:val="0096202A"/>
    <w:rsid w:val="009629D9"/>
    <w:rsid w:val="00962F0D"/>
    <w:rsid w:val="00963B88"/>
    <w:rsid w:val="00963E43"/>
    <w:rsid w:val="00964418"/>
    <w:rsid w:val="00964593"/>
    <w:rsid w:val="00964994"/>
    <w:rsid w:val="00964B9F"/>
    <w:rsid w:val="00964D3D"/>
    <w:rsid w:val="009654B3"/>
    <w:rsid w:val="00965A93"/>
    <w:rsid w:val="00965BE7"/>
    <w:rsid w:val="00965E19"/>
    <w:rsid w:val="00965E7B"/>
    <w:rsid w:val="00965E9A"/>
    <w:rsid w:val="00967AC7"/>
    <w:rsid w:val="00967D11"/>
    <w:rsid w:val="0097103C"/>
    <w:rsid w:val="00971E58"/>
    <w:rsid w:val="0097314B"/>
    <w:rsid w:val="00973D34"/>
    <w:rsid w:val="009742DA"/>
    <w:rsid w:val="009748B8"/>
    <w:rsid w:val="00975AAC"/>
    <w:rsid w:val="00975D1E"/>
    <w:rsid w:val="009770CB"/>
    <w:rsid w:val="00977194"/>
    <w:rsid w:val="00977C09"/>
    <w:rsid w:val="00981897"/>
    <w:rsid w:val="00983082"/>
    <w:rsid w:val="0098342D"/>
    <w:rsid w:val="00983774"/>
    <w:rsid w:val="00984B63"/>
    <w:rsid w:val="00984DEC"/>
    <w:rsid w:val="009857F5"/>
    <w:rsid w:val="009858D9"/>
    <w:rsid w:val="00985C47"/>
    <w:rsid w:val="00985E59"/>
    <w:rsid w:val="00986946"/>
    <w:rsid w:val="00986E4C"/>
    <w:rsid w:val="00987418"/>
    <w:rsid w:val="0099020E"/>
    <w:rsid w:val="00990512"/>
    <w:rsid w:val="009908A9"/>
    <w:rsid w:val="009909DE"/>
    <w:rsid w:val="00990F7D"/>
    <w:rsid w:val="009912AD"/>
    <w:rsid w:val="00991B9D"/>
    <w:rsid w:val="009923A1"/>
    <w:rsid w:val="00992B20"/>
    <w:rsid w:val="00993484"/>
    <w:rsid w:val="00993B8D"/>
    <w:rsid w:val="00995140"/>
    <w:rsid w:val="009951C0"/>
    <w:rsid w:val="00995E5D"/>
    <w:rsid w:val="009965C9"/>
    <w:rsid w:val="00997D18"/>
    <w:rsid w:val="009A0833"/>
    <w:rsid w:val="009A0CA0"/>
    <w:rsid w:val="009A0FCD"/>
    <w:rsid w:val="009A160F"/>
    <w:rsid w:val="009A1B65"/>
    <w:rsid w:val="009A1D11"/>
    <w:rsid w:val="009A2763"/>
    <w:rsid w:val="009A2C0A"/>
    <w:rsid w:val="009A3ED7"/>
    <w:rsid w:val="009A4558"/>
    <w:rsid w:val="009A4B80"/>
    <w:rsid w:val="009A5B17"/>
    <w:rsid w:val="009A698B"/>
    <w:rsid w:val="009A6C86"/>
    <w:rsid w:val="009A6D19"/>
    <w:rsid w:val="009A76F0"/>
    <w:rsid w:val="009A7958"/>
    <w:rsid w:val="009B048A"/>
    <w:rsid w:val="009B14A9"/>
    <w:rsid w:val="009B1CD8"/>
    <w:rsid w:val="009B20B3"/>
    <w:rsid w:val="009B2643"/>
    <w:rsid w:val="009B3561"/>
    <w:rsid w:val="009B3EB1"/>
    <w:rsid w:val="009B406E"/>
    <w:rsid w:val="009B41C4"/>
    <w:rsid w:val="009B67F3"/>
    <w:rsid w:val="009B6BB7"/>
    <w:rsid w:val="009B7BCD"/>
    <w:rsid w:val="009B7D9D"/>
    <w:rsid w:val="009C117B"/>
    <w:rsid w:val="009C14C3"/>
    <w:rsid w:val="009C1B1E"/>
    <w:rsid w:val="009C1E3C"/>
    <w:rsid w:val="009C1FE8"/>
    <w:rsid w:val="009C302F"/>
    <w:rsid w:val="009C3840"/>
    <w:rsid w:val="009C470D"/>
    <w:rsid w:val="009C59FC"/>
    <w:rsid w:val="009C6E76"/>
    <w:rsid w:val="009C73F9"/>
    <w:rsid w:val="009D02E3"/>
    <w:rsid w:val="009D11AF"/>
    <w:rsid w:val="009D1C5F"/>
    <w:rsid w:val="009D1EFB"/>
    <w:rsid w:val="009D1F22"/>
    <w:rsid w:val="009D2056"/>
    <w:rsid w:val="009D2260"/>
    <w:rsid w:val="009D283A"/>
    <w:rsid w:val="009D2876"/>
    <w:rsid w:val="009D3AD0"/>
    <w:rsid w:val="009D3D00"/>
    <w:rsid w:val="009D4375"/>
    <w:rsid w:val="009D4B4F"/>
    <w:rsid w:val="009D5130"/>
    <w:rsid w:val="009D5537"/>
    <w:rsid w:val="009D565C"/>
    <w:rsid w:val="009D6850"/>
    <w:rsid w:val="009D7F46"/>
    <w:rsid w:val="009E035B"/>
    <w:rsid w:val="009E1FA4"/>
    <w:rsid w:val="009E2548"/>
    <w:rsid w:val="009E2663"/>
    <w:rsid w:val="009E3295"/>
    <w:rsid w:val="009E3863"/>
    <w:rsid w:val="009E3947"/>
    <w:rsid w:val="009E4848"/>
    <w:rsid w:val="009E4E5A"/>
    <w:rsid w:val="009E5615"/>
    <w:rsid w:val="009E6251"/>
    <w:rsid w:val="009E68A6"/>
    <w:rsid w:val="009E690F"/>
    <w:rsid w:val="009F02F8"/>
    <w:rsid w:val="009F0FDA"/>
    <w:rsid w:val="009F15E5"/>
    <w:rsid w:val="009F2293"/>
    <w:rsid w:val="009F28BA"/>
    <w:rsid w:val="009F5B15"/>
    <w:rsid w:val="009F5FA4"/>
    <w:rsid w:val="009F6544"/>
    <w:rsid w:val="009F702D"/>
    <w:rsid w:val="009F79DD"/>
    <w:rsid w:val="00A02973"/>
    <w:rsid w:val="00A031A0"/>
    <w:rsid w:val="00A0371B"/>
    <w:rsid w:val="00A0497B"/>
    <w:rsid w:val="00A05623"/>
    <w:rsid w:val="00A06325"/>
    <w:rsid w:val="00A06870"/>
    <w:rsid w:val="00A06B41"/>
    <w:rsid w:val="00A06D19"/>
    <w:rsid w:val="00A0745A"/>
    <w:rsid w:val="00A10203"/>
    <w:rsid w:val="00A10E2A"/>
    <w:rsid w:val="00A1141C"/>
    <w:rsid w:val="00A114C8"/>
    <w:rsid w:val="00A11569"/>
    <w:rsid w:val="00A11F09"/>
    <w:rsid w:val="00A12536"/>
    <w:rsid w:val="00A12827"/>
    <w:rsid w:val="00A1327F"/>
    <w:rsid w:val="00A133E5"/>
    <w:rsid w:val="00A13557"/>
    <w:rsid w:val="00A13BA4"/>
    <w:rsid w:val="00A16696"/>
    <w:rsid w:val="00A16C2E"/>
    <w:rsid w:val="00A179B1"/>
    <w:rsid w:val="00A20E62"/>
    <w:rsid w:val="00A21D9F"/>
    <w:rsid w:val="00A22F3E"/>
    <w:rsid w:val="00A2387B"/>
    <w:rsid w:val="00A23E98"/>
    <w:rsid w:val="00A24287"/>
    <w:rsid w:val="00A24B3F"/>
    <w:rsid w:val="00A24B45"/>
    <w:rsid w:val="00A24C86"/>
    <w:rsid w:val="00A25A57"/>
    <w:rsid w:val="00A25CC5"/>
    <w:rsid w:val="00A2691A"/>
    <w:rsid w:val="00A27118"/>
    <w:rsid w:val="00A272FA"/>
    <w:rsid w:val="00A27A11"/>
    <w:rsid w:val="00A30E0C"/>
    <w:rsid w:val="00A311F1"/>
    <w:rsid w:val="00A32743"/>
    <w:rsid w:val="00A33CBC"/>
    <w:rsid w:val="00A33ED6"/>
    <w:rsid w:val="00A3474B"/>
    <w:rsid w:val="00A36735"/>
    <w:rsid w:val="00A40341"/>
    <w:rsid w:val="00A41295"/>
    <w:rsid w:val="00A41F0B"/>
    <w:rsid w:val="00A42CC0"/>
    <w:rsid w:val="00A42E38"/>
    <w:rsid w:val="00A43DA1"/>
    <w:rsid w:val="00A441C3"/>
    <w:rsid w:val="00A44DE7"/>
    <w:rsid w:val="00A4565F"/>
    <w:rsid w:val="00A4626F"/>
    <w:rsid w:val="00A462A0"/>
    <w:rsid w:val="00A46BEF"/>
    <w:rsid w:val="00A471B0"/>
    <w:rsid w:val="00A50390"/>
    <w:rsid w:val="00A50965"/>
    <w:rsid w:val="00A515DF"/>
    <w:rsid w:val="00A52CB3"/>
    <w:rsid w:val="00A53537"/>
    <w:rsid w:val="00A535A2"/>
    <w:rsid w:val="00A53EAD"/>
    <w:rsid w:val="00A547C8"/>
    <w:rsid w:val="00A55473"/>
    <w:rsid w:val="00A55529"/>
    <w:rsid w:val="00A56C34"/>
    <w:rsid w:val="00A577CD"/>
    <w:rsid w:val="00A57BB7"/>
    <w:rsid w:val="00A57D26"/>
    <w:rsid w:val="00A6049D"/>
    <w:rsid w:val="00A6082F"/>
    <w:rsid w:val="00A613DE"/>
    <w:rsid w:val="00A61A90"/>
    <w:rsid w:val="00A61B47"/>
    <w:rsid w:val="00A61F37"/>
    <w:rsid w:val="00A62757"/>
    <w:rsid w:val="00A63410"/>
    <w:rsid w:val="00A63D17"/>
    <w:rsid w:val="00A64031"/>
    <w:rsid w:val="00A65088"/>
    <w:rsid w:val="00A66520"/>
    <w:rsid w:val="00A66E47"/>
    <w:rsid w:val="00A71C10"/>
    <w:rsid w:val="00A71EA9"/>
    <w:rsid w:val="00A724AE"/>
    <w:rsid w:val="00A73DF6"/>
    <w:rsid w:val="00A74410"/>
    <w:rsid w:val="00A74E51"/>
    <w:rsid w:val="00A75742"/>
    <w:rsid w:val="00A75FF3"/>
    <w:rsid w:val="00A77C2F"/>
    <w:rsid w:val="00A77E12"/>
    <w:rsid w:val="00A77FE5"/>
    <w:rsid w:val="00A8085C"/>
    <w:rsid w:val="00A80F91"/>
    <w:rsid w:val="00A814C2"/>
    <w:rsid w:val="00A81B10"/>
    <w:rsid w:val="00A83501"/>
    <w:rsid w:val="00A835C6"/>
    <w:rsid w:val="00A83DC7"/>
    <w:rsid w:val="00A83F6D"/>
    <w:rsid w:val="00A84444"/>
    <w:rsid w:val="00A84964"/>
    <w:rsid w:val="00A84A9F"/>
    <w:rsid w:val="00A85A65"/>
    <w:rsid w:val="00A860F4"/>
    <w:rsid w:val="00A86248"/>
    <w:rsid w:val="00A86D3C"/>
    <w:rsid w:val="00A905AE"/>
    <w:rsid w:val="00A91673"/>
    <w:rsid w:val="00A91816"/>
    <w:rsid w:val="00A9185E"/>
    <w:rsid w:val="00A923E9"/>
    <w:rsid w:val="00A938CD"/>
    <w:rsid w:val="00A943BB"/>
    <w:rsid w:val="00A95549"/>
    <w:rsid w:val="00A967BF"/>
    <w:rsid w:val="00A97B8A"/>
    <w:rsid w:val="00A97DE0"/>
    <w:rsid w:val="00A97F3E"/>
    <w:rsid w:val="00AA150B"/>
    <w:rsid w:val="00AA1A64"/>
    <w:rsid w:val="00AA1DDD"/>
    <w:rsid w:val="00AA1F1C"/>
    <w:rsid w:val="00AA3C13"/>
    <w:rsid w:val="00AA4F03"/>
    <w:rsid w:val="00AA5AC2"/>
    <w:rsid w:val="00AA66DE"/>
    <w:rsid w:val="00AA6B91"/>
    <w:rsid w:val="00AA6BB0"/>
    <w:rsid w:val="00AA75CB"/>
    <w:rsid w:val="00AB076E"/>
    <w:rsid w:val="00AB0DA1"/>
    <w:rsid w:val="00AB0FD8"/>
    <w:rsid w:val="00AB122D"/>
    <w:rsid w:val="00AB1770"/>
    <w:rsid w:val="00AB1B25"/>
    <w:rsid w:val="00AB25AB"/>
    <w:rsid w:val="00AB48BB"/>
    <w:rsid w:val="00AB4B4F"/>
    <w:rsid w:val="00AB5745"/>
    <w:rsid w:val="00AB5C74"/>
    <w:rsid w:val="00AB6FAD"/>
    <w:rsid w:val="00AB7A1A"/>
    <w:rsid w:val="00AC08F9"/>
    <w:rsid w:val="00AC0F47"/>
    <w:rsid w:val="00AC127A"/>
    <w:rsid w:val="00AC1EE4"/>
    <w:rsid w:val="00AC3235"/>
    <w:rsid w:val="00AC3694"/>
    <w:rsid w:val="00AC4B5E"/>
    <w:rsid w:val="00AC4F6A"/>
    <w:rsid w:val="00AC61E7"/>
    <w:rsid w:val="00AC6E1A"/>
    <w:rsid w:val="00AC7115"/>
    <w:rsid w:val="00AD04D7"/>
    <w:rsid w:val="00AD056F"/>
    <w:rsid w:val="00AD19E5"/>
    <w:rsid w:val="00AD1D66"/>
    <w:rsid w:val="00AD26BC"/>
    <w:rsid w:val="00AD2D8A"/>
    <w:rsid w:val="00AD3716"/>
    <w:rsid w:val="00AD4C01"/>
    <w:rsid w:val="00AD4F80"/>
    <w:rsid w:val="00AD6CB2"/>
    <w:rsid w:val="00AD79B8"/>
    <w:rsid w:val="00AE0AD7"/>
    <w:rsid w:val="00AE0C5F"/>
    <w:rsid w:val="00AE0FEC"/>
    <w:rsid w:val="00AE172E"/>
    <w:rsid w:val="00AE1E92"/>
    <w:rsid w:val="00AE4A12"/>
    <w:rsid w:val="00AE5BFB"/>
    <w:rsid w:val="00AE7C00"/>
    <w:rsid w:val="00AE7EAA"/>
    <w:rsid w:val="00AF0D46"/>
    <w:rsid w:val="00AF12D4"/>
    <w:rsid w:val="00AF1344"/>
    <w:rsid w:val="00AF196B"/>
    <w:rsid w:val="00AF1B9D"/>
    <w:rsid w:val="00AF1CD4"/>
    <w:rsid w:val="00AF2E3B"/>
    <w:rsid w:val="00AF3871"/>
    <w:rsid w:val="00AF3D07"/>
    <w:rsid w:val="00AF6CC2"/>
    <w:rsid w:val="00AF712A"/>
    <w:rsid w:val="00B00A93"/>
    <w:rsid w:val="00B00D50"/>
    <w:rsid w:val="00B01679"/>
    <w:rsid w:val="00B02BAB"/>
    <w:rsid w:val="00B02F0C"/>
    <w:rsid w:val="00B0380F"/>
    <w:rsid w:val="00B06359"/>
    <w:rsid w:val="00B06562"/>
    <w:rsid w:val="00B101A7"/>
    <w:rsid w:val="00B103EF"/>
    <w:rsid w:val="00B11263"/>
    <w:rsid w:val="00B11461"/>
    <w:rsid w:val="00B11D8C"/>
    <w:rsid w:val="00B12024"/>
    <w:rsid w:val="00B1226C"/>
    <w:rsid w:val="00B122AC"/>
    <w:rsid w:val="00B12547"/>
    <w:rsid w:val="00B135D7"/>
    <w:rsid w:val="00B14209"/>
    <w:rsid w:val="00B1481D"/>
    <w:rsid w:val="00B14C77"/>
    <w:rsid w:val="00B1563C"/>
    <w:rsid w:val="00B16610"/>
    <w:rsid w:val="00B1694E"/>
    <w:rsid w:val="00B169C2"/>
    <w:rsid w:val="00B1748E"/>
    <w:rsid w:val="00B2035C"/>
    <w:rsid w:val="00B206DA"/>
    <w:rsid w:val="00B21379"/>
    <w:rsid w:val="00B22EBE"/>
    <w:rsid w:val="00B2314C"/>
    <w:rsid w:val="00B247E8"/>
    <w:rsid w:val="00B26180"/>
    <w:rsid w:val="00B27E01"/>
    <w:rsid w:val="00B30E57"/>
    <w:rsid w:val="00B31AE5"/>
    <w:rsid w:val="00B32013"/>
    <w:rsid w:val="00B32829"/>
    <w:rsid w:val="00B328A7"/>
    <w:rsid w:val="00B34B10"/>
    <w:rsid w:val="00B35CE3"/>
    <w:rsid w:val="00B35FC1"/>
    <w:rsid w:val="00B36E4A"/>
    <w:rsid w:val="00B37001"/>
    <w:rsid w:val="00B372ED"/>
    <w:rsid w:val="00B40D37"/>
    <w:rsid w:val="00B410BB"/>
    <w:rsid w:val="00B41A05"/>
    <w:rsid w:val="00B41C9B"/>
    <w:rsid w:val="00B42143"/>
    <w:rsid w:val="00B42934"/>
    <w:rsid w:val="00B42C78"/>
    <w:rsid w:val="00B43ADA"/>
    <w:rsid w:val="00B44606"/>
    <w:rsid w:val="00B44D67"/>
    <w:rsid w:val="00B45602"/>
    <w:rsid w:val="00B45B87"/>
    <w:rsid w:val="00B4621C"/>
    <w:rsid w:val="00B46296"/>
    <w:rsid w:val="00B477EA"/>
    <w:rsid w:val="00B50B37"/>
    <w:rsid w:val="00B53E4C"/>
    <w:rsid w:val="00B54092"/>
    <w:rsid w:val="00B549B2"/>
    <w:rsid w:val="00B54EC5"/>
    <w:rsid w:val="00B5511D"/>
    <w:rsid w:val="00B557D5"/>
    <w:rsid w:val="00B5698E"/>
    <w:rsid w:val="00B57F82"/>
    <w:rsid w:val="00B60E12"/>
    <w:rsid w:val="00B6161D"/>
    <w:rsid w:val="00B62298"/>
    <w:rsid w:val="00B64B76"/>
    <w:rsid w:val="00B65095"/>
    <w:rsid w:val="00B6660D"/>
    <w:rsid w:val="00B66986"/>
    <w:rsid w:val="00B66CE1"/>
    <w:rsid w:val="00B66FDD"/>
    <w:rsid w:val="00B708EE"/>
    <w:rsid w:val="00B7113F"/>
    <w:rsid w:val="00B712BE"/>
    <w:rsid w:val="00B72416"/>
    <w:rsid w:val="00B728CD"/>
    <w:rsid w:val="00B739CF"/>
    <w:rsid w:val="00B73E25"/>
    <w:rsid w:val="00B74029"/>
    <w:rsid w:val="00B74A09"/>
    <w:rsid w:val="00B76455"/>
    <w:rsid w:val="00B7744A"/>
    <w:rsid w:val="00B80540"/>
    <w:rsid w:val="00B83089"/>
    <w:rsid w:val="00B836B0"/>
    <w:rsid w:val="00B83F54"/>
    <w:rsid w:val="00B847A5"/>
    <w:rsid w:val="00B848F8"/>
    <w:rsid w:val="00B852C7"/>
    <w:rsid w:val="00B852E0"/>
    <w:rsid w:val="00B91379"/>
    <w:rsid w:val="00B91752"/>
    <w:rsid w:val="00B91BDD"/>
    <w:rsid w:val="00B91D05"/>
    <w:rsid w:val="00B9257C"/>
    <w:rsid w:val="00B930C8"/>
    <w:rsid w:val="00B93899"/>
    <w:rsid w:val="00B93AF5"/>
    <w:rsid w:val="00B93BCB"/>
    <w:rsid w:val="00B959FA"/>
    <w:rsid w:val="00B95B1F"/>
    <w:rsid w:val="00B96284"/>
    <w:rsid w:val="00B96DF0"/>
    <w:rsid w:val="00B9750C"/>
    <w:rsid w:val="00BA066F"/>
    <w:rsid w:val="00BA119F"/>
    <w:rsid w:val="00BA1724"/>
    <w:rsid w:val="00BA250A"/>
    <w:rsid w:val="00BA322B"/>
    <w:rsid w:val="00BA3867"/>
    <w:rsid w:val="00BA41F2"/>
    <w:rsid w:val="00BA5FC4"/>
    <w:rsid w:val="00BA6AE3"/>
    <w:rsid w:val="00BA781A"/>
    <w:rsid w:val="00BA7C59"/>
    <w:rsid w:val="00BB017F"/>
    <w:rsid w:val="00BB0C65"/>
    <w:rsid w:val="00BB2D9E"/>
    <w:rsid w:val="00BB48D0"/>
    <w:rsid w:val="00BB4915"/>
    <w:rsid w:val="00BB5581"/>
    <w:rsid w:val="00BB56B7"/>
    <w:rsid w:val="00BB64C6"/>
    <w:rsid w:val="00BC066D"/>
    <w:rsid w:val="00BC0E4F"/>
    <w:rsid w:val="00BC10D3"/>
    <w:rsid w:val="00BC1407"/>
    <w:rsid w:val="00BC15DA"/>
    <w:rsid w:val="00BC29E2"/>
    <w:rsid w:val="00BC2A0F"/>
    <w:rsid w:val="00BC3867"/>
    <w:rsid w:val="00BC3BEC"/>
    <w:rsid w:val="00BC3D0D"/>
    <w:rsid w:val="00BC4ABE"/>
    <w:rsid w:val="00BC4B10"/>
    <w:rsid w:val="00BC5CB4"/>
    <w:rsid w:val="00BD0134"/>
    <w:rsid w:val="00BD03E3"/>
    <w:rsid w:val="00BD20EB"/>
    <w:rsid w:val="00BD269A"/>
    <w:rsid w:val="00BD2A91"/>
    <w:rsid w:val="00BD3A51"/>
    <w:rsid w:val="00BD495B"/>
    <w:rsid w:val="00BD5204"/>
    <w:rsid w:val="00BD5988"/>
    <w:rsid w:val="00BD5CFA"/>
    <w:rsid w:val="00BD6CC3"/>
    <w:rsid w:val="00BD6F68"/>
    <w:rsid w:val="00BD7337"/>
    <w:rsid w:val="00BD762E"/>
    <w:rsid w:val="00BD77BD"/>
    <w:rsid w:val="00BE001D"/>
    <w:rsid w:val="00BE083E"/>
    <w:rsid w:val="00BE1003"/>
    <w:rsid w:val="00BE1B98"/>
    <w:rsid w:val="00BE1EE8"/>
    <w:rsid w:val="00BE3087"/>
    <w:rsid w:val="00BE3317"/>
    <w:rsid w:val="00BE344E"/>
    <w:rsid w:val="00BE4AA4"/>
    <w:rsid w:val="00BE508D"/>
    <w:rsid w:val="00BE5F8B"/>
    <w:rsid w:val="00BE617B"/>
    <w:rsid w:val="00BE69CF"/>
    <w:rsid w:val="00BE6D27"/>
    <w:rsid w:val="00BE7646"/>
    <w:rsid w:val="00BE7DB2"/>
    <w:rsid w:val="00BF0254"/>
    <w:rsid w:val="00BF0F5D"/>
    <w:rsid w:val="00BF3900"/>
    <w:rsid w:val="00BF55E5"/>
    <w:rsid w:val="00BF5D90"/>
    <w:rsid w:val="00BF6E0A"/>
    <w:rsid w:val="00BF709C"/>
    <w:rsid w:val="00BF7DE7"/>
    <w:rsid w:val="00C0076A"/>
    <w:rsid w:val="00C01975"/>
    <w:rsid w:val="00C03E9C"/>
    <w:rsid w:val="00C0598A"/>
    <w:rsid w:val="00C065BE"/>
    <w:rsid w:val="00C0694F"/>
    <w:rsid w:val="00C06CA2"/>
    <w:rsid w:val="00C10C01"/>
    <w:rsid w:val="00C11450"/>
    <w:rsid w:val="00C1236C"/>
    <w:rsid w:val="00C14FD7"/>
    <w:rsid w:val="00C153BB"/>
    <w:rsid w:val="00C15624"/>
    <w:rsid w:val="00C15E79"/>
    <w:rsid w:val="00C16174"/>
    <w:rsid w:val="00C163FD"/>
    <w:rsid w:val="00C16B4E"/>
    <w:rsid w:val="00C1725C"/>
    <w:rsid w:val="00C204C6"/>
    <w:rsid w:val="00C20595"/>
    <w:rsid w:val="00C2129B"/>
    <w:rsid w:val="00C214E6"/>
    <w:rsid w:val="00C21833"/>
    <w:rsid w:val="00C22BC3"/>
    <w:rsid w:val="00C231E4"/>
    <w:rsid w:val="00C23372"/>
    <w:rsid w:val="00C23E77"/>
    <w:rsid w:val="00C2426E"/>
    <w:rsid w:val="00C244A7"/>
    <w:rsid w:val="00C25198"/>
    <w:rsid w:val="00C261B4"/>
    <w:rsid w:val="00C300EF"/>
    <w:rsid w:val="00C3057B"/>
    <w:rsid w:val="00C30645"/>
    <w:rsid w:val="00C30B84"/>
    <w:rsid w:val="00C30EEB"/>
    <w:rsid w:val="00C31064"/>
    <w:rsid w:val="00C3166E"/>
    <w:rsid w:val="00C329C9"/>
    <w:rsid w:val="00C334C1"/>
    <w:rsid w:val="00C335A7"/>
    <w:rsid w:val="00C338C4"/>
    <w:rsid w:val="00C33B26"/>
    <w:rsid w:val="00C3471B"/>
    <w:rsid w:val="00C34B62"/>
    <w:rsid w:val="00C35F4A"/>
    <w:rsid w:val="00C35FED"/>
    <w:rsid w:val="00C366AD"/>
    <w:rsid w:val="00C36A28"/>
    <w:rsid w:val="00C36CD2"/>
    <w:rsid w:val="00C36D50"/>
    <w:rsid w:val="00C373AC"/>
    <w:rsid w:val="00C4024D"/>
    <w:rsid w:val="00C406D4"/>
    <w:rsid w:val="00C40BD4"/>
    <w:rsid w:val="00C419D5"/>
    <w:rsid w:val="00C42F47"/>
    <w:rsid w:val="00C42F82"/>
    <w:rsid w:val="00C43B65"/>
    <w:rsid w:val="00C43C46"/>
    <w:rsid w:val="00C456D3"/>
    <w:rsid w:val="00C45918"/>
    <w:rsid w:val="00C5032B"/>
    <w:rsid w:val="00C51325"/>
    <w:rsid w:val="00C518B7"/>
    <w:rsid w:val="00C5196E"/>
    <w:rsid w:val="00C52487"/>
    <w:rsid w:val="00C52A8C"/>
    <w:rsid w:val="00C531DA"/>
    <w:rsid w:val="00C533FA"/>
    <w:rsid w:val="00C55177"/>
    <w:rsid w:val="00C553C7"/>
    <w:rsid w:val="00C6042F"/>
    <w:rsid w:val="00C606D6"/>
    <w:rsid w:val="00C60E77"/>
    <w:rsid w:val="00C6335E"/>
    <w:rsid w:val="00C638CD"/>
    <w:rsid w:val="00C63BDC"/>
    <w:rsid w:val="00C640C9"/>
    <w:rsid w:val="00C662D2"/>
    <w:rsid w:val="00C667AC"/>
    <w:rsid w:val="00C66A3F"/>
    <w:rsid w:val="00C67C02"/>
    <w:rsid w:val="00C67D76"/>
    <w:rsid w:val="00C67D8D"/>
    <w:rsid w:val="00C70489"/>
    <w:rsid w:val="00C70B3A"/>
    <w:rsid w:val="00C71DD7"/>
    <w:rsid w:val="00C71F27"/>
    <w:rsid w:val="00C73833"/>
    <w:rsid w:val="00C7474D"/>
    <w:rsid w:val="00C74A71"/>
    <w:rsid w:val="00C75102"/>
    <w:rsid w:val="00C7528B"/>
    <w:rsid w:val="00C75617"/>
    <w:rsid w:val="00C766D7"/>
    <w:rsid w:val="00C770AF"/>
    <w:rsid w:val="00C8000F"/>
    <w:rsid w:val="00C81708"/>
    <w:rsid w:val="00C82CCB"/>
    <w:rsid w:val="00C834C8"/>
    <w:rsid w:val="00C8353D"/>
    <w:rsid w:val="00C83572"/>
    <w:rsid w:val="00C8491C"/>
    <w:rsid w:val="00C86F57"/>
    <w:rsid w:val="00C87101"/>
    <w:rsid w:val="00C871CB"/>
    <w:rsid w:val="00C87347"/>
    <w:rsid w:val="00C90403"/>
    <w:rsid w:val="00C934B1"/>
    <w:rsid w:val="00C93CAE"/>
    <w:rsid w:val="00C94069"/>
    <w:rsid w:val="00C94623"/>
    <w:rsid w:val="00C94D2C"/>
    <w:rsid w:val="00C94DEF"/>
    <w:rsid w:val="00C95C2A"/>
    <w:rsid w:val="00C97634"/>
    <w:rsid w:val="00CA07A8"/>
    <w:rsid w:val="00CA1102"/>
    <w:rsid w:val="00CA13DD"/>
    <w:rsid w:val="00CA1601"/>
    <w:rsid w:val="00CA3132"/>
    <w:rsid w:val="00CA3C7F"/>
    <w:rsid w:val="00CA4178"/>
    <w:rsid w:val="00CA4454"/>
    <w:rsid w:val="00CA5A4D"/>
    <w:rsid w:val="00CA7953"/>
    <w:rsid w:val="00CA79F0"/>
    <w:rsid w:val="00CA7CED"/>
    <w:rsid w:val="00CB0033"/>
    <w:rsid w:val="00CB1DEC"/>
    <w:rsid w:val="00CB25CD"/>
    <w:rsid w:val="00CB3003"/>
    <w:rsid w:val="00CB3B2C"/>
    <w:rsid w:val="00CB47E1"/>
    <w:rsid w:val="00CB4AD1"/>
    <w:rsid w:val="00CB70AB"/>
    <w:rsid w:val="00CB7BBF"/>
    <w:rsid w:val="00CC0E91"/>
    <w:rsid w:val="00CC136F"/>
    <w:rsid w:val="00CC1C3C"/>
    <w:rsid w:val="00CC2805"/>
    <w:rsid w:val="00CC4E34"/>
    <w:rsid w:val="00CC54BF"/>
    <w:rsid w:val="00CC5556"/>
    <w:rsid w:val="00CC5658"/>
    <w:rsid w:val="00CC69D6"/>
    <w:rsid w:val="00CC744A"/>
    <w:rsid w:val="00CD0479"/>
    <w:rsid w:val="00CD08E5"/>
    <w:rsid w:val="00CD099F"/>
    <w:rsid w:val="00CD2126"/>
    <w:rsid w:val="00CD21E0"/>
    <w:rsid w:val="00CD29C6"/>
    <w:rsid w:val="00CD2B73"/>
    <w:rsid w:val="00CD2DDF"/>
    <w:rsid w:val="00CD306F"/>
    <w:rsid w:val="00CD3618"/>
    <w:rsid w:val="00CD41FB"/>
    <w:rsid w:val="00CD4208"/>
    <w:rsid w:val="00CD54D7"/>
    <w:rsid w:val="00CD5835"/>
    <w:rsid w:val="00CD68E4"/>
    <w:rsid w:val="00CD7094"/>
    <w:rsid w:val="00CD7152"/>
    <w:rsid w:val="00CE0123"/>
    <w:rsid w:val="00CE065E"/>
    <w:rsid w:val="00CE082F"/>
    <w:rsid w:val="00CE0A24"/>
    <w:rsid w:val="00CE0C04"/>
    <w:rsid w:val="00CE2582"/>
    <w:rsid w:val="00CE31BE"/>
    <w:rsid w:val="00CE3BF7"/>
    <w:rsid w:val="00CE454F"/>
    <w:rsid w:val="00CE5098"/>
    <w:rsid w:val="00CE5680"/>
    <w:rsid w:val="00CE575A"/>
    <w:rsid w:val="00CE5E72"/>
    <w:rsid w:val="00CE674A"/>
    <w:rsid w:val="00CE6A6B"/>
    <w:rsid w:val="00CE7149"/>
    <w:rsid w:val="00CF1295"/>
    <w:rsid w:val="00CF1C5D"/>
    <w:rsid w:val="00CF2B3F"/>
    <w:rsid w:val="00CF3560"/>
    <w:rsid w:val="00CF471D"/>
    <w:rsid w:val="00CF5040"/>
    <w:rsid w:val="00CF57D3"/>
    <w:rsid w:val="00CF7680"/>
    <w:rsid w:val="00CF783A"/>
    <w:rsid w:val="00CF7DFF"/>
    <w:rsid w:val="00D008F9"/>
    <w:rsid w:val="00D00B34"/>
    <w:rsid w:val="00D00C36"/>
    <w:rsid w:val="00D016D5"/>
    <w:rsid w:val="00D01A16"/>
    <w:rsid w:val="00D01B76"/>
    <w:rsid w:val="00D02623"/>
    <w:rsid w:val="00D02F7C"/>
    <w:rsid w:val="00D04949"/>
    <w:rsid w:val="00D05167"/>
    <w:rsid w:val="00D053DF"/>
    <w:rsid w:val="00D06CBD"/>
    <w:rsid w:val="00D10A65"/>
    <w:rsid w:val="00D11AE4"/>
    <w:rsid w:val="00D12D2A"/>
    <w:rsid w:val="00D1313D"/>
    <w:rsid w:val="00D135F8"/>
    <w:rsid w:val="00D13D61"/>
    <w:rsid w:val="00D13FF2"/>
    <w:rsid w:val="00D142A2"/>
    <w:rsid w:val="00D143ED"/>
    <w:rsid w:val="00D210A0"/>
    <w:rsid w:val="00D21CF0"/>
    <w:rsid w:val="00D21D71"/>
    <w:rsid w:val="00D22C23"/>
    <w:rsid w:val="00D2418F"/>
    <w:rsid w:val="00D243EA"/>
    <w:rsid w:val="00D24E9E"/>
    <w:rsid w:val="00D24FE9"/>
    <w:rsid w:val="00D25061"/>
    <w:rsid w:val="00D2553A"/>
    <w:rsid w:val="00D25A93"/>
    <w:rsid w:val="00D26175"/>
    <w:rsid w:val="00D26A60"/>
    <w:rsid w:val="00D26EF7"/>
    <w:rsid w:val="00D27C50"/>
    <w:rsid w:val="00D27DBD"/>
    <w:rsid w:val="00D301CD"/>
    <w:rsid w:val="00D3042C"/>
    <w:rsid w:val="00D30A11"/>
    <w:rsid w:val="00D30CD9"/>
    <w:rsid w:val="00D319DD"/>
    <w:rsid w:val="00D324A5"/>
    <w:rsid w:val="00D324F7"/>
    <w:rsid w:val="00D33596"/>
    <w:rsid w:val="00D33673"/>
    <w:rsid w:val="00D34A0D"/>
    <w:rsid w:val="00D35219"/>
    <w:rsid w:val="00D35459"/>
    <w:rsid w:val="00D36B74"/>
    <w:rsid w:val="00D37A71"/>
    <w:rsid w:val="00D37CAF"/>
    <w:rsid w:val="00D40521"/>
    <w:rsid w:val="00D426AD"/>
    <w:rsid w:val="00D426BE"/>
    <w:rsid w:val="00D429EA"/>
    <w:rsid w:val="00D42DD7"/>
    <w:rsid w:val="00D43560"/>
    <w:rsid w:val="00D4366F"/>
    <w:rsid w:val="00D43CEC"/>
    <w:rsid w:val="00D44053"/>
    <w:rsid w:val="00D44526"/>
    <w:rsid w:val="00D44FBD"/>
    <w:rsid w:val="00D45164"/>
    <w:rsid w:val="00D468F6"/>
    <w:rsid w:val="00D47316"/>
    <w:rsid w:val="00D47657"/>
    <w:rsid w:val="00D47C55"/>
    <w:rsid w:val="00D50732"/>
    <w:rsid w:val="00D513FA"/>
    <w:rsid w:val="00D51E76"/>
    <w:rsid w:val="00D5288D"/>
    <w:rsid w:val="00D52D03"/>
    <w:rsid w:val="00D54C6F"/>
    <w:rsid w:val="00D55998"/>
    <w:rsid w:val="00D55EF6"/>
    <w:rsid w:val="00D560AB"/>
    <w:rsid w:val="00D573E7"/>
    <w:rsid w:val="00D57D6F"/>
    <w:rsid w:val="00D60509"/>
    <w:rsid w:val="00D60C70"/>
    <w:rsid w:val="00D62FAA"/>
    <w:rsid w:val="00D63B7F"/>
    <w:rsid w:val="00D6445B"/>
    <w:rsid w:val="00D64CD1"/>
    <w:rsid w:val="00D65B83"/>
    <w:rsid w:val="00D674A2"/>
    <w:rsid w:val="00D70185"/>
    <w:rsid w:val="00D70B5D"/>
    <w:rsid w:val="00D7198B"/>
    <w:rsid w:val="00D72EEC"/>
    <w:rsid w:val="00D73363"/>
    <w:rsid w:val="00D7392A"/>
    <w:rsid w:val="00D7485C"/>
    <w:rsid w:val="00D753FF"/>
    <w:rsid w:val="00D75773"/>
    <w:rsid w:val="00D75848"/>
    <w:rsid w:val="00D77E5F"/>
    <w:rsid w:val="00D80F7A"/>
    <w:rsid w:val="00D818FC"/>
    <w:rsid w:val="00D83A2E"/>
    <w:rsid w:val="00D83FB1"/>
    <w:rsid w:val="00D83FC1"/>
    <w:rsid w:val="00D8412B"/>
    <w:rsid w:val="00D84640"/>
    <w:rsid w:val="00D85534"/>
    <w:rsid w:val="00D85D06"/>
    <w:rsid w:val="00D867FF"/>
    <w:rsid w:val="00D87E0B"/>
    <w:rsid w:val="00D905C3"/>
    <w:rsid w:val="00D90FE1"/>
    <w:rsid w:val="00D916F0"/>
    <w:rsid w:val="00D92129"/>
    <w:rsid w:val="00D92569"/>
    <w:rsid w:val="00D92819"/>
    <w:rsid w:val="00D93470"/>
    <w:rsid w:val="00D94C4E"/>
    <w:rsid w:val="00D96955"/>
    <w:rsid w:val="00D9795C"/>
    <w:rsid w:val="00DA1F72"/>
    <w:rsid w:val="00DA207D"/>
    <w:rsid w:val="00DA48E7"/>
    <w:rsid w:val="00DA4B40"/>
    <w:rsid w:val="00DA5283"/>
    <w:rsid w:val="00DA565D"/>
    <w:rsid w:val="00DA5D01"/>
    <w:rsid w:val="00DA5F91"/>
    <w:rsid w:val="00DA7A85"/>
    <w:rsid w:val="00DB142D"/>
    <w:rsid w:val="00DB3651"/>
    <w:rsid w:val="00DB43B6"/>
    <w:rsid w:val="00DB4558"/>
    <w:rsid w:val="00DB52C0"/>
    <w:rsid w:val="00DB648C"/>
    <w:rsid w:val="00DB6979"/>
    <w:rsid w:val="00DB70A5"/>
    <w:rsid w:val="00DB7959"/>
    <w:rsid w:val="00DB7C30"/>
    <w:rsid w:val="00DB7F37"/>
    <w:rsid w:val="00DC1074"/>
    <w:rsid w:val="00DC1813"/>
    <w:rsid w:val="00DC256D"/>
    <w:rsid w:val="00DC27D6"/>
    <w:rsid w:val="00DC29C2"/>
    <w:rsid w:val="00DC3AEC"/>
    <w:rsid w:val="00DC46AA"/>
    <w:rsid w:val="00DC4901"/>
    <w:rsid w:val="00DC50B1"/>
    <w:rsid w:val="00DC510F"/>
    <w:rsid w:val="00DC62E6"/>
    <w:rsid w:val="00DC64B4"/>
    <w:rsid w:val="00DC64C4"/>
    <w:rsid w:val="00DC6628"/>
    <w:rsid w:val="00DC6ED0"/>
    <w:rsid w:val="00DC7EA7"/>
    <w:rsid w:val="00DD047A"/>
    <w:rsid w:val="00DD13B9"/>
    <w:rsid w:val="00DD28D3"/>
    <w:rsid w:val="00DD2920"/>
    <w:rsid w:val="00DD44DF"/>
    <w:rsid w:val="00DD4633"/>
    <w:rsid w:val="00DD4938"/>
    <w:rsid w:val="00DD4C02"/>
    <w:rsid w:val="00DD5C8C"/>
    <w:rsid w:val="00DD5DDF"/>
    <w:rsid w:val="00DD657A"/>
    <w:rsid w:val="00DD6A1E"/>
    <w:rsid w:val="00DD756B"/>
    <w:rsid w:val="00DD786A"/>
    <w:rsid w:val="00DE0DFA"/>
    <w:rsid w:val="00DE1B76"/>
    <w:rsid w:val="00DE2FF1"/>
    <w:rsid w:val="00DE329E"/>
    <w:rsid w:val="00DE5A1D"/>
    <w:rsid w:val="00DE6B47"/>
    <w:rsid w:val="00DE6F01"/>
    <w:rsid w:val="00DE7A24"/>
    <w:rsid w:val="00DF1FE9"/>
    <w:rsid w:val="00DF24C9"/>
    <w:rsid w:val="00DF2538"/>
    <w:rsid w:val="00DF29D6"/>
    <w:rsid w:val="00DF30A0"/>
    <w:rsid w:val="00DF3951"/>
    <w:rsid w:val="00DF40C9"/>
    <w:rsid w:val="00DF474D"/>
    <w:rsid w:val="00DF62CC"/>
    <w:rsid w:val="00DF74DF"/>
    <w:rsid w:val="00DF76EE"/>
    <w:rsid w:val="00E00435"/>
    <w:rsid w:val="00E00BF8"/>
    <w:rsid w:val="00E020B3"/>
    <w:rsid w:val="00E02AE3"/>
    <w:rsid w:val="00E04033"/>
    <w:rsid w:val="00E04670"/>
    <w:rsid w:val="00E050A1"/>
    <w:rsid w:val="00E0510E"/>
    <w:rsid w:val="00E05D0D"/>
    <w:rsid w:val="00E06E4C"/>
    <w:rsid w:val="00E0730A"/>
    <w:rsid w:val="00E114AD"/>
    <w:rsid w:val="00E123BD"/>
    <w:rsid w:val="00E12BB1"/>
    <w:rsid w:val="00E15BC9"/>
    <w:rsid w:val="00E161E3"/>
    <w:rsid w:val="00E16BA3"/>
    <w:rsid w:val="00E16CAE"/>
    <w:rsid w:val="00E206C0"/>
    <w:rsid w:val="00E22134"/>
    <w:rsid w:val="00E223F6"/>
    <w:rsid w:val="00E22F2B"/>
    <w:rsid w:val="00E22F45"/>
    <w:rsid w:val="00E240D8"/>
    <w:rsid w:val="00E24359"/>
    <w:rsid w:val="00E24BE1"/>
    <w:rsid w:val="00E257B6"/>
    <w:rsid w:val="00E2683D"/>
    <w:rsid w:val="00E27328"/>
    <w:rsid w:val="00E27BA8"/>
    <w:rsid w:val="00E27EDC"/>
    <w:rsid w:val="00E30106"/>
    <w:rsid w:val="00E303BF"/>
    <w:rsid w:val="00E31575"/>
    <w:rsid w:val="00E31BD7"/>
    <w:rsid w:val="00E31EAC"/>
    <w:rsid w:val="00E3272E"/>
    <w:rsid w:val="00E32BEE"/>
    <w:rsid w:val="00E33E29"/>
    <w:rsid w:val="00E34573"/>
    <w:rsid w:val="00E34893"/>
    <w:rsid w:val="00E354C3"/>
    <w:rsid w:val="00E360E3"/>
    <w:rsid w:val="00E367E8"/>
    <w:rsid w:val="00E36C7F"/>
    <w:rsid w:val="00E36D52"/>
    <w:rsid w:val="00E41B24"/>
    <w:rsid w:val="00E41BFE"/>
    <w:rsid w:val="00E433FD"/>
    <w:rsid w:val="00E46DFE"/>
    <w:rsid w:val="00E470C4"/>
    <w:rsid w:val="00E47597"/>
    <w:rsid w:val="00E479EE"/>
    <w:rsid w:val="00E47D14"/>
    <w:rsid w:val="00E505F9"/>
    <w:rsid w:val="00E509D9"/>
    <w:rsid w:val="00E50CAC"/>
    <w:rsid w:val="00E517A9"/>
    <w:rsid w:val="00E53BF6"/>
    <w:rsid w:val="00E53D01"/>
    <w:rsid w:val="00E53FBF"/>
    <w:rsid w:val="00E54338"/>
    <w:rsid w:val="00E54750"/>
    <w:rsid w:val="00E54ACF"/>
    <w:rsid w:val="00E54D4A"/>
    <w:rsid w:val="00E56494"/>
    <w:rsid w:val="00E56EA3"/>
    <w:rsid w:val="00E56F55"/>
    <w:rsid w:val="00E605C7"/>
    <w:rsid w:val="00E61789"/>
    <w:rsid w:val="00E62B4D"/>
    <w:rsid w:val="00E62EA8"/>
    <w:rsid w:val="00E63BC1"/>
    <w:rsid w:val="00E63FFD"/>
    <w:rsid w:val="00E64751"/>
    <w:rsid w:val="00E664BA"/>
    <w:rsid w:val="00E6677F"/>
    <w:rsid w:val="00E668B5"/>
    <w:rsid w:val="00E67722"/>
    <w:rsid w:val="00E67915"/>
    <w:rsid w:val="00E7028B"/>
    <w:rsid w:val="00E7032F"/>
    <w:rsid w:val="00E70546"/>
    <w:rsid w:val="00E708F5"/>
    <w:rsid w:val="00E71160"/>
    <w:rsid w:val="00E711F9"/>
    <w:rsid w:val="00E71F9D"/>
    <w:rsid w:val="00E72AEF"/>
    <w:rsid w:val="00E74BA5"/>
    <w:rsid w:val="00E74FB7"/>
    <w:rsid w:val="00E75472"/>
    <w:rsid w:val="00E75AAA"/>
    <w:rsid w:val="00E75C06"/>
    <w:rsid w:val="00E7625C"/>
    <w:rsid w:val="00E765AA"/>
    <w:rsid w:val="00E76F7D"/>
    <w:rsid w:val="00E81A91"/>
    <w:rsid w:val="00E81DEF"/>
    <w:rsid w:val="00E84658"/>
    <w:rsid w:val="00E8503E"/>
    <w:rsid w:val="00E85055"/>
    <w:rsid w:val="00E85689"/>
    <w:rsid w:val="00E85B00"/>
    <w:rsid w:val="00E91A40"/>
    <w:rsid w:val="00E9212C"/>
    <w:rsid w:val="00E926F4"/>
    <w:rsid w:val="00E93CBA"/>
    <w:rsid w:val="00E942E4"/>
    <w:rsid w:val="00E953F8"/>
    <w:rsid w:val="00E9543D"/>
    <w:rsid w:val="00E9557D"/>
    <w:rsid w:val="00E956CB"/>
    <w:rsid w:val="00E966B7"/>
    <w:rsid w:val="00E9674C"/>
    <w:rsid w:val="00E96CEC"/>
    <w:rsid w:val="00EA15A6"/>
    <w:rsid w:val="00EA17A5"/>
    <w:rsid w:val="00EA2C4F"/>
    <w:rsid w:val="00EA401E"/>
    <w:rsid w:val="00EA49B2"/>
    <w:rsid w:val="00EA5D29"/>
    <w:rsid w:val="00EA5E2D"/>
    <w:rsid w:val="00EA6490"/>
    <w:rsid w:val="00EA6C2D"/>
    <w:rsid w:val="00EA6F87"/>
    <w:rsid w:val="00EA7185"/>
    <w:rsid w:val="00EB0B4D"/>
    <w:rsid w:val="00EB2547"/>
    <w:rsid w:val="00EB2642"/>
    <w:rsid w:val="00EB2E9F"/>
    <w:rsid w:val="00EB3B1E"/>
    <w:rsid w:val="00EB4236"/>
    <w:rsid w:val="00EB4A12"/>
    <w:rsid w:val="00EB4B60"/>
    <w:rsid w:val="00EB60F9"/>
    <w:rsid w:val="00EB6345"/>
    <w:rsid w:val="00EB6C78"/>
    <w:rsid w:val="00EB7416"/>
    <w:rsid w:val="00EB7888"/>
    <w:rsid w:val="00EB7DC2"/>
    <w:rsid w:val="00EC0575"/>
    <w:rsid w:val="00EC1323"/>
    <w:rsid w:val="00EC25EC"/>
    <w:rsid w:val="00EC3F67"/>
    <w:rsid w:val="00EC4180"/>
    <w:rsid w:val="00EC42CD"/>
    <w:rsid w:val="00EC45AF"/>
    <w:rsid w:val="00EC5DF2"/>
    <w:rsid w:val="00EC7998"/>
    <w:rsid w:val="00EC7A26"/>
    <w:rsid w:val="00ED02CA"/>
    <w:rsid w:val="00ED09C8"/>
    <w:rsid w:val="00ED0D2A"/>
    <w:rsid w:val="00ED0F5C"/>
    <w:rsid w:val="00ED12CD"/>
    <w:rsid w:val="00ED298D"/>
    <w:rsid w:val="00ED311C"/>
    <w:rsid w:val="00ED3132"/>
    <w:rsid w:val="00ED39A1"/>
    <w:rsid w:val="00ED4325"/>
    <w:rsid w:val="00ED4BF8"/>
    <w:rsid w:val="00ED6862"/>
    <w:rsid w:val="00ED716F"/>
    <w:rsid w:val="00ED7883"/>
    <w:rsid w:val="00EE0036"/>
    <w:rsid w:val="00EE0050"/>
    <w:rsid w:val="00EE0474"/>
    <w:rsid w:val="00EE133F"/>
    <w:rsid w:val="00EE24E4"/>
    <w:rsid w:val="00EE2BC1"/>
    <w:rsid w:val="00EE3E32"/>
    <w:rsid w:val="00EE4010"/>
    <w:rsid w:val="00EE5137"/>
    <w:rsid w:val="00EE5AA7"/>
    <w:rsid w:val="00EE5ED2"/>
    <w:rsid w:val="00EE62FD"/>
    <w:rsid w:val="00EF28B3"/>
    <w:rsid w:val="00EF48D1"/>
    <w:rsid w:val="00EF5E2C"/>
    <w:rsid w:val="00EF5E47"/>
    <w:rsid w:val="00EF61FC"/>
    <w:rsid w:val="00EF6810"/>
    <w:rsid w:val="00EF7B38"/>
    <w:rsid w:val="00F008EB"/>
    <w:rsid w:val="00F00AEE"/>
    <w:rsid w:val="00F00E23"/>
    <w:rsid w:val="00F01AD2"/>
    <w:rsid w:val="00F01CEA"/>
    <w:rsid w:val="00F01E36"/>
    <w:rsid w:val="00F02689"/>
    <w:rsid w:val="00F03EA5"/>
    <w:rsid w:val="00F0497D"/>
    <w:rsid w:val="00F05693"/>
    <w:rsid w:val="00F056DD"/>
    <w:rsid w:val="00F059CE"/>
    <w:rsid w:val="00F06014"/>
    <w:rsid w:val="00F06F50"/>
    <w:rsid w:val="00F07540"/>
    <w:rsid w:val="00F07B9C"/>
    <w:rsid w:val="00F07E2E"/>
    <w:rsid w:val="00F1004F"/>
    <w:rsid w:val="00F103FD"/>
    <w:rsid w:val="00F11315"/>
    <w:rsid w:val="00F12521"/>
    <w:rsid w:val="00F127BF"/>
    <w:rsid w:val="00F1309B"/>
    <w:rsid w:val="00F13FC9"/>
    <w:rsid w:val="00F152E8"/>
    <w:rsid w:val="00F165D4"/>
    <w:rsid w:val="00F16690"/>
    <w:rsid w:val="00F1696B"/>
    <w:rsid w:val="00F2029D"/>
    <w:rsid w:val="00F21637"/>
    <w:rsid w:val="00F219AF"/>
    <w:rsid w:val="00F21EA7"/>
    <w:rsid w:val="00F22B24"/>
    <w:rsid w:val="00F231AC"/>
    <w:rsid w:val="00F232D8"/>
    <w:rsid w:val="00F23621"/>
    <w:rsid w:val="00F23711"/>
    <w:rsid w:val="00F240F0"/>
    <w:rsid w:val="00F2477E"/>
    <w:rsid w:val="00F269A7"/>
    <w:rsid w:val="00F30AED"/>
    <w:rsid w:val="00F31634"/>
    <w:rsid w:val="00F31C17"/>
    <w:rsid w:val="00F3208B"/>
    <w:rsid w:val="00F323C1"/>
    <w:rsid w:val="00F33159"/>
    <w:rsid w:val="00F337A1"/>
    <w:rsid w:val="00F337DB"/>
    <w:rsid w:val="00F33EC6"/>
    <w:rsid w:val="00F3451C"/>
    <w:rsid w:val="00F34A0A"/>
    <w:rsid w:val="00F35759"/>
    <w:rsid w:val="00F3626F"/>
    <w:rsid w:val="00F364E9"/>
    <w:rsid w:val="00F37A8F"/>
    <w:rsid w:val="00F37F8F"/>
    <w:rsid w:val="00F37F95"/>
    <w:rsid w:val="00F417DC"/>
    <w:rsid w:val="00F42EF6"/>
    <w:rsid w:val="00F434EF"/>
    <w:rsid w:val="00F43A53"/>
    <w:rsid w:val="00F45B6D"/>
    <w:rsid w:val="00F460C8"/>
    <w:rsid w:val="00F46F2D"/>
    <w:rsid w:val="00F471B8"/>
    <w:rsid w:val="00F47798"/>
    <w:rsid w:val="00F479B5"/>
    <w:rsid w:val="00F47E4A"/>
    <w:rsid w:val="00F505E7"/>
    <w:rsid w:val="00F50735"/>
    <w:rsid w:val="00F509A9"/>
    <w:rsid w:val="00F5140D"/>
    <w:rsid w:val="00F51446"/>
    <w:rsid w:val="00F52D63"/>
    <w:rsid w:val="00F52F0C"/>
    <w:rsid w:val="00F54F8E"/>
    <w:rsid w:val="00F55290"/>
    <w:rsid w:val="00F55534"/>
    <w:rsid w:val="00F555F5"/>
    <w:rsid w:val="00F5571A"/>
    <w:rsid w:val="00F55743"/>
    <w:rsid w:val="00F568A6"/>
    <w:rsid w:val="00F569FA"/>
    <w:rsid w:val="00F60D03"/>
    <w:rsid w:val="00F61937"/>
    <w:rsid w:val="00F62D2F"/>
    <w:rsid w:val="00F631A4"/>
    <w:rsid w:val="00F631F5"/>
    <w:rsid w:val="00F660D7"/>
    <w:rsid w:val="00F6761A"/>
    <w:rsid w:val="00F679C5"/>
    <w:rsid w:val="00F70204"/>
    <w:rsid w:val="00F70567"/>
    <w:rsid w:val="00F70E77"/>
    <w:rsid w:val="00F723E6"/>
    <w:rsid w:val="00F7295A"/>
    <w:rsid w:val="00F72DE4"/>
    <w:rsid w:val="00F72E5F"/>
    <w:rsid w:val="00F74029"/>
    <w:rsid w:val="00F74C99"/>
    <w:rsid w:val="00F75DAC"/>
    <w:rsid w:val="00F76C7C"/>
    <w:rsid w:val="00F8170C"/>
    <w:rsid w:val="00F822C9"/>
    <w:rsid w:val="00F8248A"/>
    <w:rsid w:val="00F826B3"/>
    <w:rsid w:val="00F82726"/>
    <w:rsid w:val="00F83AFE"/>
    <w:rsid w:val="00F83B51"/>
    <w:rsid w:val="00F83B7B"/>
    <w:rsid w:val="00F84AEA"/>
    <w:rsid w:val="00F85572"/>
    <w:rsid w:val="00F856DF"/>
    <w:rsid w:val="00F8707E"/>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60F2"/>
    <w:rsid w:val="00F97422"/>
    <w:rsid w:val="00F97797"/>
    <w:rsid w:val="00FA0306"/>
    <w:rsid w:val="00FA057E"/>
    <w:rsid w:val="00FA095E"/>
    <w:rsid w:val="00FA1C4D"/>
    <w:rsid w:val="00FA21CB"/>
    <w:rsid w:val="00FA3399"/>
    <w:rsid w:val="00FA3B1E"/>
    <w:rsid w:val="00FA3F27"/>
    <w:rsid w:val="00FA4209"/>
    <w:rsid w:val="00FA4397"/>
    <w:rsid w:val="00FA4A32"/>
    <w:rsid w:val="00FA4B02"/>
    <w:rsid w:val="00FA5421"/>
    <w:rsid w:val="00FA76C7"/>
    <w:rsid w:val="00FA7802"/>
    <w:rsid w:val="00FA790D"/>
    <w:rsid w:val="00FA7ECC"/>
    <w:rsid w:val="00FB05A0"/>
    <w:rsid w:val="00FB0FB1"/>
    <w:rsid w:val="00FB1255"/>
    <w:rsid w:val="00FB1CEC"/>
    <w:rsid w:val="00FB208C"/>
    <w:rsid w:val="00FB42A6"/>
    <w:rsid w:val="00FB48FD"/>
    <w:rsid w:val="00FB5C07"/>
    <w:rsid w:val="00FB5E8C"/>
    <w:rsid w:val="00FB7D75"/>
    <w:rsid w:val="00FC09FF"/>
    <w:rsid w:val="00FC0BD2"/>
    <w:rsid w:val="00FC1C7E"/>
    <w:rsid w:val="00FC1EEA"/>
    <w:rsid w:val="00FC2A8B"/>
    <w:rsid w:val="00FC370C"/>
    <w:rsid w:val="00FC3A17"/>
    <w:rsid w:val="00FC3D0A"/>
    <w:rsid w:val="00FC3DE9"/>
    <w:rsid w:val="00FC44E9"/>
    <w:rsid w:val="00FC5C44"/>
    <w:rsid w:val="00FC638C"/>
    <w:rsid w:val="00FC77A6"/>
    <w:rsid w:val="00FC78A2"/>
    <w:rsid w:val="00FD120A"/>
    <w:rsid w:val="00FD16FD"/>
    <w:rsid w:val="00FD1E53"/>
    <w:rsid w:val="00FD3149"/>
    <w:rsid w:val="00FD3ABE"/>
    <w:rsid w:val="00FD3F90"/>
    <w:rsid w:val="00FD402C"/>
    <w:rsid w:val="00FD43A2"/>
    <w:rsid w:val="00FD45A0"/>
    <w:rsid w:val="00FD73AB"/>
    <w:rsid w:val="00FE1192"/>
    <w:rsid w:val="00FE189E"/>
    <w:rsid w:val="00FE1B99"/>
    <w:rsid w:val="00FE23FF"/>
    <w:rsid w:val="00FE251C"/>
    <w:rsid w:val="00FE2632"/>
    <w:rsid w:val="00FE35D8"/>
    <w:rsid w:val="00FE3B19"/>
    <w:rsid w:val="00FE420A"/>
    <w:rsid w:val="00FE4555"/>
    <w:rsid w:val="00FE556D"/>
    <w:rsid w:val="00FE5781"/>
    <w:rsid w:val="00FE5A29"/>
    <w:rsid w:val="00FE5BBE"/>
    <w:rsid w:val="00FE5E7F"/>
    <w:rsid w:val="00FE7F33"/>
    <w:rsid w:val="00FF08CD"/>
    <w:rsid w:val="00FF1B38"/>
    <w:rsid w:val="00FF27C9"/>
    <w:rsid w:val="00FF27F4"/>
    <w:rsid w:val="00FF2A0E"/>
    <w:rsid w:val="00FF30E5"/>
    <w:rsid w:val="00FF3BE7"/>
    <w:rsid w:val="00FF66E3"/>
    <w:rsid w:val="00FF6796"/>
    <w:rsid w:val="00FF6B38"/>
    <w:rsid w:val="00FF6C53"/>
    <w:rsid w:val="00FF6E0A"/>
    <w:rsid w:val="00FF7934"/>
    <w:rsid w:val="00FF7B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15:docId w15:val="{A7BF83F8-ECF4-48A2-B51E-17FE2328F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332"/>
    <w:rPr>
      <w:rFonts w:ascii="Arial" w:hAnsi="Arial"/>
      <w:sz w:val="22"/>
      <w:szCs w:val="24"/>
      <w:lang w:eastAsia="en-US"/>
    </w:rPr>
  </w:style>
  <w:style w:type="paragraph" w:styleId="Titre1">
    <w:name w:val="heading 1"/>
    <w:basedOn w:val="Normal"/>
    <w:next w:val="Corpsdetexte"/>
    <w:link w:val="Titre1C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Titre2">
    <w:name w:val="heading 2"/>
    <w:basedOn w:val="Normal"/>
    <w:next w:val="Corpsdetexte"/>
    <w:link w:val="Titre2C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Titre3">
    <w:name w:val="heading 3"/>
    <w:basedOn w:val="Normal"/>
    <w:next w:val="Corpsdetexte"/>
    <w:link w:val="Titre3C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Titre4">
    <w:name w:val="heading 4"/>
    <w:basedOn w:val="Normal"/>
    <w:next w:val="Retraitcorpsdetexte"/>
    <w:link w:val="Titre4C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Titre5">
    <w:name w:val="heading 5"/>
    <w:basedOn w:val="Normal"/>
    <w:next w:val="Normal"/>
    <w:link w:val="Titre5Car"/>
    <w:rsid w:val="00ED3132"/>
    <w:pPr>
      <w:numPr>
        <w:ilvl w:val="4"/>
        <w:numId w:val="12"/>
      </w:numPr>
      <w:tabs>
        <w:tab w:val="left" w:pos="1276"/>
      </w:tabs>
      <w:spacing w:before="120" w:after="120"/>
      <w:outlineLvl w:val="4"/>
    </w:pPr>
    <w:rPr>
      <w:szCs w:val="20"/>
      <w:lang w:val="de-DE" w:eastAsia="de-DE"/>
    </w:rPr>
  </w:style>
  <w:style w:type="paragraph" w:styleId="Titre6">
    <w:name w:val="heading 6"/>
    <w:basedOn w:val="Normal"/>
    <w:next w:val="Retraitcorpsdetexte2"/>
    <w:link w:val="Titre6Car"/>
    <w:rsid w:val="00ED3132"/>
    <w:pPr>
      <w:numPr>
        <w:ilvl w:val="5"/>
        <w:numId w:val="12"/>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ED3132"/>
    <w:pPr>
      <w:numPr>
        <w:ilvl w:val="6"/>
        <w:numId w:val="12"/>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ED3132"/>
    <w:pPr>
      <w:numPr>
        <w:ilvl w:val="7"/>
        <w:numId w:val="12"/>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ED3132"/>
    <w:pPr>
      <w:numPr>
        <w:ilvl w:val="8"/>
        <w:numId w:val="12"/>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Titre1Car">
    <w:name w:val="Titre 1 Car"/>
    <w:basedOn w:val="Policepardfaut"/>
    <w:link w:val="Titre1"/>
    <w:rsid w:val="00F70204"/>
    <w:rPr>
      <w:rFonts w:cs="Arial"/>
      <w:b/>
      <w:caps/>
      <w:color w:val="365F91" w:themeColor="accent1" w:themeShade="BF"/>
      <w:kern w:val="28"/>
      <w:sz w:val="24"/>
      <w:szCs w:val="24"/>
      <w:lang w:eastAsia="de-DE"/>
    </w:rPr>
  </w:style>
  <w:style w:type="paragraph" w:styleId="Corpsdetexte">
    <w:name w:val="Body Text"/>
    <w:basedOn w:val="Normal"/>
    <w:link w:val="CorpsdetexteCar"/>
    <w:qFormat/>
    <w:rsid w:val="008E55EF"/>
    <w:pPr>
      <w:spacing w:after="120"/>
      <w:jc w:val="both"/>
    </w:pPr>
    <w:rPr>
      <w:rFonts w:ascii="Calibri" w:hAnsi="Calibri" w:cs="Arial"/>
    </w:rPr>
  </w:style>
  <w:style w:type="character" w:customStyle="1" w:styleId="CorpsdetexteCar">
    <w:name w:val="Corps de texte Car"/>
    <w:basedOn w:val="Policepardfaut"/>
    <w:link w:val="Corpsdetexte"/>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Corpsdetexte"/>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Corpsdetexte"/>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Corpsdetexte"/>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Titre2Car">
    <w:name w:val="Titre 2 Car"/>
    <w:basedOn w:val="Policepardfaut"/>
    <w:link w:val="Titre2"/>
    <w:rsid w:val="00F70204"/>
    <w:rPr>
      <w:b/>
      <w:color w:val="365F91" w:themeColor="accent1" w:themeShade="BF"/>
      <w:sz w:val="22"/>
      <w:szCs w:val="24"/>
      <w:lang w:eastAsia="de-DE"/>
    </w:rPr>
  </w:style>
  <w:style w:type="character" w:customStyle="1" w:styleId="Titre3Car">
    <w:name w:val="Titre 3 Car"/>
    <w:basedOn w:val="Policepardfaut"/>
    <w:link w:val="Titre3"/>
    <w:rsid w:val="0082272B"/>
    <w:rPr>
      <w:color w:val="4F81BD" w:themeColor="accent1"/>
      <w:sz w:val="22"/>
      <w:lang w:eastAsia="de-DE"/>
    </w:rPr>
  </w:style>
  <w:style w:type="character" w:customStyle="1" w:styleId="Titre4Car">
    <w:name w:val="Titre 4 Car"/>
    <w:basedOn w:val="Policepardfaut"/>
    <w:link w:val="Titre4"/>
    <w:rsid w:val="004D125F"/>
    <w:rPr>
      <w:color w:val="0070C0"/>
      <w:sz w:val="22"/>
      <w:lang w:val="en-US" w:eastAsia="de-DE"/>
    </w:rPr>
  </w:style>
  <w:style w:type="character" w:customStyle="1" w:styleId="Titre5Car">
    <w:name w:val="Titre 5 Car"/>
    <w:basedOn w:val="Policepardfaut"/>
    <w:link w:val="Titre5"/>
    <w:rsid w:val="003C0404"/>
    <w:rPr>
      <w:rFonts w:ascii="Arial" w:hAnsi="Arial"/>
      <w:sz w:val="22"/>
      <w:lang w:val="de-DE" w:eastAsia="de-DE"/>
    </w:rPr>
  </w:style>
  <w:style w:type="character" w:customStyle="1" w:styleId="Titre6Car">
    <w:name w:val="Titre 6 Car"/>
    <w:basedOn w:val="Policepardfaut"/>
    <w:link w:val="Titre6"/>
    <w:rsid w:val="003C0404"/>
    <w:rPr>
      <w:rFonts w:ascii="Arial" w:hAnsi="Arial"/>
      <w:sz w:val="22"/>
      <w:lang w:val="de-DE" w:eastAsia="de-DE"/>
    </w:rPr>
  </w:style>
  <w:style w:type="character" w:customStyle="1" w:styleId="Titre7Car">
    <w:name w:val="Titre 7 Car"/>
    <w:basedOn w:val="Policepardfaut"/>
    <w:link w:val="Titre7"/>
    <w:rsid w:val="003C0404"/>
    <w:rPr>
      <w:rFonts w:ascii="Arial" w:hAnsi="Arial"/>
      <w:sz w:val="22"/>
      <w:lang w:val="de-DE" w:eastAsia="de-DE"/>
    </w:rPr>
  </w:style>
  <w:style w:type="character" w:customStyle="1" w:styleId="Titre8Car">
    <w:name w:val="Titre 8 Car"/>
    <w:basedOn w:val="Policepardfaut"/>
    <w:link w:val="Titre8"/>
    <w:rsid w:val="003C0404"/>
    <w:rPr>
      <w:rFonts w:ascii="Arial" w:hAnsi="Arial"/>
      <w:sz w:val="22"/>
      <w:lang w:val="de-DE" w:eastAsia="de-DE"/>
    </w:rPr>
  </w:style>
  <w:style w:type="character" w:customStyle="1" w:styleId="Titre9Car">
    <w:name w:val="Titre 9 Car"/>
    <w:basedOn w:val="Policepardfaut"/>
    <w:link w:val="Titre9"/>
    <w:rsid w:val="003C0404"/>
    <w:rPr>
      <w:rFonts w:ascii="Arial" w:hAnsi="Arial"/>
      <w:sz w:val="22"/>
      <w:lang w:val="de-DE" w:eastAsia="de-DE"/>
    </w:rPr>
  </w:style>
  <w:style w:type="numbering" w:styleId="ArticleSection">
    <w:name w:val="Outline List 3"/>
    <w:basedOn w:val="Aucuneliste"/>
    <w:rsid w:val="00ED3132"/>
    <w:pPr>
      <w:numPr>
        <w:numId w:val="8"/>
      </w:numPr>
    </w:pPr>
  </w:style>
  <w:style w:type="paragraph" w:styleId="Corpsdetexte2">
    <w:name w:val="Body Text 2"/>
    <w:basedOn w:val="Normal"/>
    <w:link w:val="Corpsdetexte2Car"/>
    <w:rsid w:val="003C0404"/>
    <w:pPr>
      <w:autoSpaceDE w:val="0"/>
      <w:autoSpaceDN w:val="0"/>
      <w:adjustRightInd w:val="0"/>
      <w:spacing w:before="180"/>
      <w:ind w:left="720"/>
    </w:pPr>
    <w:rPr>
      <w:color w:val="000000"/>
    </w:rPr>
  </w:style>
  <w:style w:type="character" w:customStyle="1" w:styleId="Corpsdetexte2Car">
    <w:name w:val="Corps de texte 2 Car"/>
    <w:basedOn w:val="Policepardfaut"/>
    <w:link w:val="Corpsdetexte2"/>
    <w:rsid w:val="003C0404"/>
    <w:rPr>
      <w:rFonts w:ascii="Arial" w:eastAsia="Times New Roman" w:hAnsi="Arial" w:cs="Times New Roman"/>
      <w:color w:val="000000"/>
      <w:szCs w:val="24"/>
    </w:rPr>
  </w:style>
  <w:style w:type="paragraph" w:styleId="Corpsdetexte3">
    <w:name w:val="Body Text 3"/>
    <w:basedOn w:val="Normal"/>
    <w:link w:val="Corpsdetexte3C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Corpsdetexte3Car">
    <w:name w:val="Corps de texte 3 Car"/>
    <w:basedOn w:val="Policepardfaut"/>
    <w:link w:val="Corpsdetexte3"/>
    <w:rsid w:val="003C0404"/>
    <w:rPr>
      <w:rFonts w:ascii="Arial" w:eastAsia="Times New Roman" w:hAnsi="Arial" w:cs="Times New Roman"/>
      <w:bCs/>
      <w:i/>
      <w:iCs/>
      <w:szCs w:val="24"/>
    </w:rPr>
  </w:style>
  <w:style w:type="paragraph" w:styleId="Retrait1religne">
    <w:name w:val="Body Text First Indent"/>
    <w:basedOn w:val="Normal"/>
    <w:link w:val="Retrait1religneCar"/>
    <w:rsid w:val="003C0404"/>
    <w:pPr>
      <w:ind w:left="851"/>
      <w:jc w:val="both"/>
    </w:pPr>
  </w:style>
  <w:style w:type="character" w:customStyle="1" w:styleId="Retrait1religneCar">
    <w:name w:val="Retrait 1re ligne Car"/>
    <w:basedOn w:val="CorpsdetexteCar"/>
    <w:link w:val="Retrait1religne"/>
    <w:rsid w:val="003C0404"/>
    <w:rPr>
      <w:rFonts w:ascii="Arial" w:hAnsi="Arial" w:cs="Arial"/>
      <w:sz w:val="22"/>
      <w:szCs w:val="24"/>
      <w:lang w:eastAsia="en-US"/>
    </w:rPr>
  </w:style>
  <w:style w:type="paragraph" w:styleId="Retraitcorpsdetexte">
    <w:name w:val="Body Text Indent"/>
    <w:basedOn w:val="Normal"/>
    <w:link w:val="RetraitcorpsdetexteCar"/>
    <w:rsid w:val="00ED3132"/>
    <w:pPr>
      <w:spacing w:after="120"/>
      <w:ind w:left="567"/>
    </w:pPr>
  </w:style>
  <w:style w:type="character" w:customStyle="1" w:styleId="RetraitcorpsdetexteCar">
    <w:name w:val="Retrait corps de texte Car"/>
    <w:basedOn w:val="Policepardfaut"/>
    <w:link w:val="Retraitcorpsdetexte"/>
    <w:rsid w:val="003C0404"/>
    <w:rPr>
      <w:rFonts w:ascii="Arial" w:hAnsi="Arial"/>
      <w:sz w:val="22"/>
      <w:szCs w:val="24"/>
      <w:lang w:eastAsia="en-US"/>
    </w:rPr>
  </w:style>
  <w:style w:type="paragraph" w:styleId="Retraitcorpset1relig">
    <w:name w:val="Body Text First Indent 2"/>
    <w:aliases w:val="Body Text Second Indent"/>
    <w:basedOn w:val="Retrait1religne"/>
    <w:link w:val="Retraitcorpset1religCar"/>
    <w:rsid w:val="003C0404"/>
    <w:pPr>
      <w:ind w:left="720"/>
    </w:pPr>
    <w:rPr>
      <w:lang w:val="en-US"/>
    </w:rPr>
  </w:style>
  <w:style w:type="character" w:customStyle="1" w:styleId="Retraitcorpset1religCar">
    <w:name w:val="Retrait corps et 1re lig. Car"/>
    <w:aliases w:val="Body Text Second Indent Car"/>
    <w:basedOn w:val="RetraitcorpsdetexteCar"/>
    <w:link w:val="Retraitcorpset1relig"/>
    <w:rsid w:val="003C0404"/>
    <w:rPr>
      <w:rFonts w:ascii="Arial" w:hAnsi="Arial"/>
      <w:sz w:val="22"/>
      <w:szCs w:val="24"/>
      <w:lang w:val="en-US" w:eastAsia="en-US"/>
    </w:rPr>
  </w:style>
  <w:style w:type="paragraph" w:styleId="Retraitcorpsdetexte2">
    <w:name w:val="Body Text Indent 2"/>
    <w:basedOn w:val="Normal"/>
    <w:link w:val="Retraitcorpsdetexte2Car"/>
    <w:rsid w:val="00ED3132"/>
    <w:pPr>
      <w:spacing w:after="120"/>
      <w:ind w:left="1134"/>
      <w:jc w:val="both"/>
    </w:pPr>
    <w:rPr>
      <w:lang w:eastAsia="de-DE"/>
    </w:rPr>
  </w:style>
  <w:style w:type="character" w:customStyle="1" w:styleId="Retraitcorpsdetexte2Car">
    <w:name w:val="Retrait corps de texte 2 Car"/>
    <w:basedOn w:val="Policepardfaut"/>
    <w:link w:val="Retraitcorpsdetexte2"/>
    <w:rsid w:val="003C0404"/>
    <w:rPr>
      <w:rFonts w:ascii="Arial" w:hAnsi="Arial"/>
      <w:sz w:val="22"/>
      <w:szCs w:val="24"/>
      <w:lang w:eastAsia="de-DE"/>
    </w:rPr>
  </w:style>
  <w:style w:type="paragraph" w:customStyle="1" w:styleId="Bullet1">
    <w:name w:val="Bullet 1"/>
    <w:basedOn w:val="Corpsdetexte"/>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Pieddepage">
    <w:name w:val="footer"/>
    <w:basedOn w:val="Normal"/>
    <w:link w:val="PieddepageCar"/>
    <w:rsid w:val="00ED3132"/>
    <w:pPr>
      <w:tabs>
        <w:tab w:val="center" w:pos="4820"/>
        <w:tab w:val="right" w:pos="9639"/>
      </w:tabs>
    </w:pPr>
  </w:style>
  <w:style w:type="character" w:customStyle="1" w:styleId="PieddepageCar">
    <w:name w:val="Pied de page Car"/>
    <w:basedOn w:val="Policepardfaut"/>
    <w:link w:val="Pieddepage"/>
    <w:rsid w:val="006419DC"/>
    <w:rPr>
      <w:rFonts w:ascii="Arial" w:hAnsi="Arial"/>
      <w:sz w:val="22"/>
      <w:szCs w:val="24"/>
      <w:lang w:eastAsia="en-US"/>
    </w:rPr>
  </w:style>
  <w:style w:type="character" w:styleId="Appelnotedebasdep">
    <w:name w:val="footnote reference"/>
    <w:rsid w:val="00ED3132"/>
    <w:rPr>
      <w:rFonts w:ascii="Arial" w:hAnsi="Arial"/>
      <w:sz w:val="16"/>
    </w:rPr>
  </w:style>
  <w:style w:type="paragraph" w:styleId="Notedebasdepage">
    <w:name w:val="footnote text"/>
    <w:basedOn w:val="Normal"/>
    <w:link w:val="NotedebasdepageCar"/>
    <w:rsid w:val="00ED3132"/>
    <w:rPr>
      <w:sz w:val="20"/>
      <w:szCs w:val="20"/>
    </w:rPr>
  </w:style>
  <w:style w:type="character" w:customStyle="1" w:styleId="NotedebasdepageCar">
    <w:name w:val="Note de bas de page Car"/>
    <w:basedOn w:val="Policepardfaut"/>
    <w:link w:val="Notedebasdepage"/>
    <w:rsid w:val="003C0404"/>
    <w:rPr>
      <w:rFonts w:ascii="Arial" w:hAnsi="Arial"/>
      <w:lang w:eastAsia="en-US"/>
    </w:rPr>
  </w:style>
  <w:style w:type="paragraph" w:styleId="En-tte">
    <w:name w:val="header"/>
    <w:basedOn w:val="Normal"/>
    <w:link w:val="En-tteCar"/>
    <w:rsid w:val="00ED3132"/>
    <w:pPr>
      <w:tabs>
        <w:tab w:val="center" w:pos="4820"/>
        <w:tab w:val="right" w:pos="9639"/>
      </w:tabs>
    </w:pPr>
    <w:rPr>
      <w:rFonts w:eastAsia="Calibri"/>
      <w:lang w:eastAsia="en-GB"/>
    </w:rPr>
  </w:style>
  <w:style w:type="character" w:customStyle="1" w:styleId="En-tteCar">
    <w:name w:val="En-tête Car"/>
    <w:basedOn w:val="Policepardfaut"/>
    <w:link w:val="En-tte"/>
    <w:rsid w:val="003C0404"/>
    <w:rPr>
      <w:rFonts w:ascii="Arial" w:eastAsia="Calibri" w:hAnsi="Arial"/>
      <w:sz w:val="22"/>
      <w:szCs w:val="24"/>
    </w:rPr>
  </w:style>
  <w:style w:type="character" w:styleId="Lienhypertexte">
    <w:name w:val="Hyperlink"/>
    <w:basedOn w:val="Policepardfau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epuces">
    <w:name w:val="List Bullet"/>
    <w:basedOn w:val="Normal"/>
    <w:autoRedefine/>
    <w:rsid w:val="00ED3132"/>
    <w:pPr>
      <w:spacing w:before="60" w:after="80"/>
      <w:ind w:left="354"/>
    </w:pPr>
  </w:style>
  <w:style w:type="paragraph" w:styleId="Listenumros">
    <w:name w:val="List Number"/>
    <w:basedOn w:val="Normal"/>
    <w:rsid w:val="00ED3132"/>
    <w:pPr>
      <w:numPr>
        <w:numId w:val="13"/>
      </w:numPr>
    </w:pPr>
  </w:style>
  <w:style w:type="paragraph" w:styleId="Listenumros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Titre1"/>
    <w:rsid w:val="00ED3132"/>
    <w:pPr>
      <w:tabs>
        <w:tab w:val="left" w:pos="2268"/>
      </w:tabs>
      <w:suppressAutoHyphens/>
      <w:spacing w:after="360"/>
    </w:pPr>
    <w:rPr>
      <w:b/>
      <w:spacing w:val="-2"/>
      <w:sz w:val="36"/>
    </w:rPr>
  </w:style>
  <w:style w:type="character" w:styleId="Numrodepage">
    <w:name w:val="page number"/>
    <w:basedOn w:val="Policepardfaut"/>
    <w:rsid w:val="00ED3132"/>
  </w:style>
  <w:style w:type="paragraph" w:styleId="Citation">
    <w:name w:val="Quote"/>
    <w:basedOn w:val="Normal"/>
    <w:link w:val="CitationCar"/>
    <w:rsid w:val="00ED3132"/>
    <w:pPr>
      <w:spacing w:before="60" w:after="60"/>
      <w:ind w:left="567" w:right="935"/>
      <w:jc w:val="both"/>
    </w:pPr>
    <w:rPr>
      <w:i/>
    </w:rPr>
  </w:style>
  <w:style w:type="character" w:customStyle="1" w:styleId="CitationCar">
    <w:name w:val="Citation Car"/>
    <w:basedOn w:val="Policepardfaut"/>
    <w:link w:val="Citation"/>
    <w:rsid w:val="003C0404"/>
    <w:rPr>
      <w:rFonts w:ascii="Arial" w:hAnsi="Arial"/>
      <w:i/>
      <w:sz w:val="22"/>
      <w:szCs w:val="24"/>
      <w:lang w:eastAsia="en-US"/>
    </w:rPr>
  </w:style>
  <w:style w:type="paragraph" w:customStyle="1" w:styleId="Recallings">
    <w:name w:val="Recallings"/>
    <w:basedOn w:val="Corpsdetexte"/>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Appelnotedebasdep"/>
    <w:rsid w:val="00ED3132"/>
    <w:rPr>
      <w:rFonts w:ascii="Arial" w:hAnsi="Arial"/>
      <w:color w:val="000000"/>
      <w:sz w:val="23"/>
    </w:rPr>
  </w:style>
  <w:style w:type="paragraph" w:styleId="Sous-titre">
    <w:name w:val="Subtitle"/>
    <w:basedOn w:val="Normal"/>
    <w:link w:val="Sous-titreCar"/>
    <w:qFormat/>
    <w:rsid w:val="00ED3132"/>
    <w:pPr>
      <w:spacing w:after="60"/>
      <w:jc w:val="center"/>
      <w:outlineLvl w:val="1"/>
    </w:pPr>
    <w:rPr>
      <w:rFonts w:cs="Arial"/>
    </w:rPr>
  </w:style>
  <w:style w:type="character" w:customStyle="1" w:styleId="Sous-titreCar">
    <w:name w:val="Sous-titre Car"/>
    <w:basedOn w:val="Policepardfaut"/>
    <w:link w:val="Sous-titre"/>
    <w:rsid w:val="003C0404"/>
    <w:rPr>
      <w:rFonts w:ascii="Arial" w:hAnsi="Arial" w:cs="Arial"/>
      <w:sz w:val="22"/>
      <w:szCs w:val="24"/>
      <w:lang w:eastAsia="en-US"/>
    </w:rPr>
  </w:style>
  <w:style w:type="paragraph" w:styleId="Tabledesillustration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Corpsdetexte"/>
    <w:rsid w:val="00ED3132"/>
    <w:rPr>
      <w:b/>
      <w:sz w:val="28"/>
    </w:rPr>
  </w:style>
  <w:style w:type="paragraph" w:styleId="Titre">
    <w:name w:val="Title"/>
    <w:basedOn w:val="Normal"/>
    <w:link w:val="TitreC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reCar">
    <w:name w:val="Titre Car"/>
    <w:basedOn w:val="Policepardfaut"/>
    <w:link w:val="Titre"/>
    <w:rsid w:val="00B549B2"/>
    <w:rPr>
      <w:rFonts w:ascii="Arial" w:hAnsi="Arial" w:cs="Arial"/>
      <w:b/>
      <w:bCs/>
      <w:color w:val="365F91" w:themeColor="accent1" w:themeShade="BF"/>
      <w:kern w:val="28"/>
      <w:sz w:val="32"/>
      <w:szCs w:val="32"/>
      <w:lang w:eastAsia="en-US"/>
    </w:rPr>
  </w:style>
  <w:style w:type="paragraph" w:styleId="TM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M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M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M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M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M6">
    <w:name w:val="toc 6"/>
    <w:basedOn w:val="Normal"/>
    <w:next w:val="Normal"/>
    <w:autoRedefine/>
    <w:uiPriority w:val="39"/>
    <w:rsid w:val="00ED3132"/>
    <w:pPr>
      <w:ind w:left="960"/>
    </w:pPr>
    <w:rPr>
      <w:sz w:val="20"/>
      <w:szCs w:val="20"/>
    </w:rPr>
  </w:style>
  <w:style w:type="paragraph" w:styleId="TM7">
    <w:name w:val="toc 7"/>
    <w:basedOn w:val="Normal"/>
    <w:next w:val="Normal"/>
    <w:autoRedefine/>
    <w:uiPriority w:val="39"/>
    <w:rsid w:val="00ED3132"/>
    <w:pPr>
      <w:ind w:left="1200"/>
    </w:pPr>
    <w:rPr>
      <w:sz w:val="20"/>
      <w:szCs w:val="20"/>
    </w:rPr>
  </w:style>
  <w:style w:type="paragraph" w:styleId="TM8">
    <w:name w:val="toc 8"/>
    <w:basedOn w:val="Normal"/>
    <w:next w:val="Normal"/>
    <w:autoRedefine/>
    <w:uiPriority w:val="39"/>
    <w:rsid w:val="00ED3132"/>
    <w:pPr>
      <w:ind w:left="1440"/>
    </w:pPr>
    <w:rPr>
      <w:sz w:val="20"/>
      <w:szCs w:val="20"/>
    </w:rPr>
  </w:style>
  <w:style w:type="paragraph" w:styleId="TM9">
    <w:name w:val="toc 9"/>
    <w:basedOn w:val="Normal"/>
    <w:next w:val="Normal"/>
    <w:autoRedefine/>
    <w:uiPriority w:val="39"/>
    <w:rsid w:val="00ED3132"/>
    <w:pPr>
      <w:ind w:left="1680"/>
    </w:pPr>
    <w:rPr>
      <w:sz w:val="20"/>
      <w:szCs w:val="20"/>
    </w:rPr>
  </w:style>
  <w:style w:type="table" w:styleId="Grilledutableau">
    <w:name w:val="Table Grid"/>
    <w:basedOn w:val="Tableau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384050"/>
    <w:rPr>
      <w:rFonts w:ascii="Tahoma" w:hAnsi="Tahoma" w:cs="Tahoma"/>
      <w:sz w:val="16"/>
      <w:szCs w:val="16"/>
    </w:rPr>
  </w:style>
  <w:style w:type="character" w:customStyle="1" w:styleId="TextedebullesCar">
    <w:name w:val="Texte de bulles Car"/>
    <w:basedOn w:val="Policepardfaut"/>
    <w:link w:val="Textedebulles"/>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Textebrut">
    <w:name w:val="Plain Text"/>
    <w:basedOn w:val="Normal"/>
    <w:link w:val="TextebrutCar"/>
    <w:rsid w:val="000D15B0"/>
    <w:rPr>
      <w:rFonts w:ascii="Consolas" w:hAnsi="Consolas"/>
      <w:sz w:val="21"/>
      <w:szCs w:val="21"/>
      <w:lang w:val="en-US"/>
    </w:rPr>
  </w:style>
  <w:style w:type="character" w:customStyle="1" w:styleId="TextebrutCar">
    <w:name w:val="Texte brut Car"/>
    <w:basedOn w:val="Policepardfaut"/>
    <w:link w:val="Textebrut"/>
    <w:rsid w:val="000D15B0"/>
    <w:rPr>
      <w:rFonts w:ascii="Consolas" w:hAnsi="Consolas"/>
      <w:sz w:val="21"/>
      <w:szCs w:val="21"/>
      <w:lang w:val="en-US" w:eastAsia="en-US"/>
    </w:rPr>
  </w:style>
  <w:style w:type="character" w:styleId="Marquedecommentaire">
    <w:name w:val="annotation reference"/>
    <w:basedOn w:val="Policepardfaut"/>
    <w:rsid w:val="000D15B0"/>
    <w:rPr>
      <w:sz w:val="16"/>
      <w:szCs w:val="16"/>
    </w:rPr>
  </w:style>
  <w:style w:type="paragraph" w:styleId="Commentaire">
    <w:name w:val="annotation text"/>
    <w:basedOn w:val="Normal"/>
    <w:link w:val="CommentaireCar"/>
    <w:rsid w:val="000D15B0"/>
    <w:rPr>
      <w:rFonts w:ascii="Times New Roman" w:hAnsi="Times New Roman"/>
      <w:sz w:val="20"/>
      <w:szCs w:val="20"/>
      <w:lang w:val="en-US"/>
    </w:rPr>
  </w:style>
  <w:style w:type="character" w:customStyle="1" w:styleId="CommentaireCar">
    <w:name w:val="Commentaire Car"/>
    <w:basedOn w:val="Policepardfaut"/>
    <w:link w:val="Commentaire"/>
    <w:rsid w:val="000D15B0"/>
    <w:rPr>
      <w:rFonts w:ascii="Times New Roman" w:hAnsi="Times New Roman"/>
      <w:lang w:val="en-US" w:eastAsia="en-US"/>
    </w:rPr>
  </w:style>
  <w:style w:type="paragraph" w:styleId="Objetducommentaire">
    <w:name w:val="annotation subject"/>
    <w:basedOn w:val="Commentaire"/>
    <w:next w:val="Commentaire"/>
    <w:link w:val="ObjetducommentaireCar"/>
    <w:rsid w:val="000D15B0"/>
    <w:rPr>
      <w:b/>
      <w:bCs/>
    </w:rPr>
  </w:style>
  <w:style w:type="character" w:customStyle="1" w:styleId="ObjetducommentaireCar">
    <w:name w:val="Objet du commentaire Car"/>
    <w:basedOn w:val="CommentaireCar"/>
    <w:link w:val="Objetducommentaire"/>
    <w:rsid w:val="000D15B0"/>
    <w:rPr>
      <w:rFonts w:ascii="Times New Roman" w:hAnsi="Times New Roman"/>
      <w:b/>
      <w:bCs/>
      <w:lang w:val="en-US" w:eastAsia="en-US"/>
    </w:rPr>
  </w:style>
  <w:style w:type="character" w:styleId="Lienhypertextesuivivisit">
    <w:name w:val="FollowedHyperlink"/>
    <w:basedOn w:val="Policepardfaut"/>
    <w:uiPriority w:val="99"/>
    <w:unhideWhenUsed/>
    <w:rsid w:val="00AC61E7"/>
    <w:rPr>
      <w:color w:val="800080"/>
      <w:u w:val="single"/>
    </w:rPr>
  </w:style>
  <w:style w:type="paragraph" w:customStyle="1" w:styleId="AppendixHeading1">
    <w:name w:val="Appendix Heading 1"/>
    <w:basedOn w:val="Normal"/>
    <w:next w:val="Corpsdetexte"/>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Corpsdetexte"/>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Corpsdetexte"/>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Corpsdetexte"/>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Corpsdetexte"/>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Corpsdetexte"/>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Policepardfau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Paragraphedeliste">
    <w:name w:val="List Paragraph"/>
    <w:aliases w:val="DDM Gen Text,List Paragraph1,Bullet Level 1"/>
    <w:basedOn w:val="Normal"/>
    <w:link w:val="ParagraphedelisteC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Corpsdetexte"/>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Policepardfau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lev">
    <w:name w:val="Strong"/>
    <w:basedOn w:val="Policepardfau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Policepardfaut"/>
    <w:link w:val="ActionMember"/>
    <w:rsid w:val="001D1FB2"/>
    <w:rPr>
      <w:rFonts w:eastAsia="MS Mincho" w:cs="Calibri"/>
      <w:i/>
      <w:iCs/>
      <w:sz w:val="22"/>
      <w:szCs w:val="22"/>
      <w:lang w:val="en-US" w:eastAsia="ja-JP"/>
    </w:rPr>
  </w:style>
  <w:style w:type="character" w:customStyle="1" w:styleId="ActionIALAChar">
    <w:name w:val="Action IALA Char"/>
    <w:basedOn w:val="Policepardfaut"/>
    <w:link w:val="ActionIALA"/>
    <w:rsid w:val="001D1FB2"/>
    <w:rPr>
      <w:rFonts w:eastAsia="MS Mincho" w:cs="Arial"/>
      <w:i/>
      <w:iCs/>
      <w:sz w:val="22"/>
      <w:szCs w:val="22"/>
      <w:lang w:val="en-US"/>
    </w:rPr>
  </w:style>
  <w:style w:type="paragraph" w:customStyle="1" w:styleId="Para">
    <w:name w:val="Para"/>
    <w:basedOn w:val="Corpsdetexte"/>
    <w:next w:val="Corpsdetexte"/>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Corpsdetexte"/>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Titredulivre">
    <w:name w:val="Book Title"/>
    <w:basedOn w:val="Policepardfaut"/>
    <w:uiPriority w:val="33"/>
    <w:rsid w:val="00C94069"/>
    <w:rPr>
      <w:b/>
      <w:bCs/>
      <w:smallCaps/>
      <w:spacing w:val="5"/>
    </w:rPr>
  </w:style>
  <w:style w:type="character" w:customStyle="1" w:styleId="descriptionblock">
    <w:name w:val="description block"/>
    <w:basedOn w:val="Policepardfaut"/>
    <w:rsid w:val="00C94069"/>
  </w:style>
  <w:style w:type="paragraph" w:styleId="Explorateurdedocuments">
    <w:name w:val="Document Map"/>
    <w:basedOn w:val="Normal"/>
    <w:link w:val="ExplorateurdedocumentsCar"/>
    <w:rsid w:val="00C94069"/>
    <w:pPr>
      <w:shd w:val="clear" w:color="auto" w:fill="000080"/>
    </w:pPr>
    <w:rPr>
      <w:rFonts w:ascii="Tahoma" w:eastAsiaTheme="minorEastAsia" w:hAnsi="Tahoma" w:cs="Tahoma"/>
      <w:sz w:val="20"/>
      <w:szCs w:val="20"/>
    </w:rPr>
  </w:style>
  <w:style w:type="character" w:customStyle="1" w:styleId="ExplorateurdedocumentsCar">
    <w:name w:val="Explorateur de documents Car"/>
    <w:basedOn w:val="Policepardfaut"/>
    <w:link w:val="Explorateurdedocuments"/>
    <w:rsid w:val="00C94069"/>
    <w:rPr>
      <w:rFonts w:ascii="Tahoma" w:eastAsiaTheme="minorEastAsia" w:hAnsi="Tahoma" w:cs="Tahoma"/>
      <w:shd w:val="clear" w:color="auto" w:fill="000080"/>
      <w:lang w:eastAsia="en-US"/>
    </w:rPr>
  </w:style>
  <w:style w:type="character" w:styleId="Accentuation">
    <w:name w:val="Emphasis"/>
    <w:basedOn w:val="Policepardfaut"/>
    <w:rsid w:val="00C94069"/>
    <w:rPr>
      <w:i/>
      <w:iCs/>
    </w:rPr>
  </w:style>
  <w:style w:type="paragraph" w:styleId="Sansinterligne">
    <w:name w:val="No Spacing"/>
    <w:uiPriority w:val="1"/>
    <w:qFormat/>
    <w:rsid w:val="00C94069"/>
    <w:rPr>
      <w:rFonts w:ascii="Arial" w:eastAsiaTheme="minorEastAsia" w:hAnsi="Arial" w:cs="Arial"/>
      <w:sz w:val="22"/>
      <w:szCs w:val="22"/>
      <w:lang w:eastAsia="en-US"/>
    </w:rPr>
  </w:style>
  <w:style w:type="character" w:styleId="Accentuationintense">
    <w:name w:val="Intense Emphasis"/>
    <w:basedOn w:val="Policepardfaut"/>
    <w:uiPriority w:val="21"/>
    <w:rsid w:val="00C94069"/>
    <w:rPr>
      <w:b/>
      <w:bCs/>
      <w:i/>
      <w:iCs/>
      <w:color w:val="4F81BD" w:themeColor="accent1"/>
    </w:rPr>
  </w:style>
  <w:style w:type="paragraph" w:styleId="Citationintense">
    <w:name w:val="Intense Quote"/>
    <w:basedOn w:val="Normal"/>
    <w:next w:val="Normal"/>
    <w:link w:val="CitationintenseC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CitationintenseCar">
    <w:name w:val="Citation intense Car"/>
    <w:basedOn w:val="Policepardfaut"/>
    <w:link w:val="Citationintense"/>
    <w:uiPriority w:val="30"/>
    <w:rsid w:val="00C94069"/>
    <w:rPr>
      <w:rFonts w:ascii="Arial" w:eastAsiaTheme="minorEastAsia" w:hAnsi="Arial" w:cs="Arial"/>
      <w:b/>
      <w:bCs/>
      <w:i/>
      <w:iCs/>
      <w:color w:val="4F81BD" w:themeColor="accent1"/>
      <w:sz w:val="22"/>
      <w:szCs w:val="22"/>
      <w:lang w:eastAsia="en-US"/>
    </w:rPr>
  </w:style>
  <w:style w:type="character" w:styleId="Rfrenceintense">
    <w:name w:val="Intense Reference"/>
    <w:basedOn w:val="Policepardfaut"/>
    <w:uiPriority w:val="32"/>
    <w:rsid w:val="00C94069"/>
    <w:rPr>
      <w:b/>
      <w:bCs/>
      <w:smallCaps/>
      <w:color w:val="C0504D" w:themeColor="accent2"/>
      <w:spacing w:val="5"/>
      <w:u w:val="single"/>
    </w:rPr>
  </w:style>
  <w:style w:type="paragraph" w:styleId="Listepuces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En-ttedetabledesmatires">
    <w:name w:val="TOC Heading"/>
    <w:basedOn w:val="Titre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Corpsdetexte"/>
    <w:link w:val="BodytextTitleformChar"/>
    <w:qFormat/>
    <w:rsid w:val="001C1C81"/>
    <w:pPr>
      <w:jc w:val="left"/>
    </w:pPr>
    <w:rPr>
      <w:b/>
      <w:color w:val="4F81BD" w:themeColor="accent1"/>
      <w:sz w:val="24"/>
    </w:rPr>
  </w:style>
  <w:style w:type="character" w:customStyle="1" w:styleId="BodytextTitleformChar">
    <w:name w:val="Body text Title form Char"/>
    <w:basedOn w:val="CorpsdetexteCar"/>
    <w:link w:val="BodytextTitleform"/>
    <w:rsid w:val="001C1C81"/>
    <w:rPr>
      <w:rFonts w:cs="Arial"/>
      <w:b/>
      <w:color w:val="4F81BD" w:themeColor="accent1"/>
      <w:sz w:val="24"/>
      <w:szCs w:val="24"/>
      <w:lang w:eastAsia="en-US"/>
    </w:rPr>
  </w:style>
  <w:style w:type="numbering" w:customStyle="1" w:styleId="NoList1">
    <w:name w:val="No List1"/>
    <w:next w:val="Aucuneliste"/>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auNormal"/>
    <w:next w:val="Grilledutableau"/>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au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e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Normalcentr">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Retraitcorpsdetexte3">
    <w:name w:val="Body Text Indent 3"/>
    <w:basedOn w:val="Normal"/>
    <w:link w:val="Retraitcorpsdetexte3Car"/>
    <w:rsid w:val="00F70204"/>
    <w:pPr>
      <w:spacing w:after="160" w:line="259" w:lineRule="auto"/>
      <w:ind w:left="1134"/>
    </w:pPr>
    <w:rPr>
      <w:rFonts w:asciiTheme="minorHAnsi" w:eastAsiaTheme="minorHAnsi" w:hAnsiTheme="minorHAnsi" w:cstheme="minorBidi"/>
      <w:szCs w:val="22"/>
      <w:lang w:val="en-IE"/>
    </w:rPr>
  </w:style>
  <w:style w:type="character" w:customStyle="1" w:styleId="Retraitcorpsdetexte3Car">
    <w:name w:val="Retrait corps de texte 3 Car"/>
    <w:basedOn w:val="Policepardfaut"/>
    <w:link w:val="Retraitcorpsdetexte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Titreindex">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e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epuces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au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ParagraphedelisteCar">
    <w:name w:val="Paragraphe de liste Car"/>
    <w:aliases w:val="DDM Gen Text Car,List Paragraph1 Car,Bullet Level 1 Car"/>
    <w:link w:val="Paragraphedeliste"/>
    <w:uiPriority w:val="34"/>
    <w:locked/>
    <w:rsid w:val="002D410A"/>
    <w:rPr>
      <w:rFonts w:ascii="Arial" w:eastAsiaTheme="minorEastAsia" w:hAnsi="Arial" w:cs="Arial"/>
      <w:sz w:val="22"/>
      <w:szCs w:val="22"/>
      <w:lang w:eastAsia="en-US"/>
    </w:rPr>
  </w:style>
  <w:style w:type="paragraph" w:customStyle="1" w:styleId="Noting">
    <w:name w:val="Noting"/>
    <w:basedOn w:val="Corpsdetexte"/>
    <w:qFormat/>
    <w:rsid w:val="009E035B"/>
    <w:pPr>
      <w:spacing w:before="120" w:after="240"/>
      <w:ind w:left="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9848006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2885824">
      <w:bodyDiv w:val="1"/>
      <w:marLeft w:val="0"/>
      <w:marRight w:val="0"/>
      <w:marTop w:val="0"/>
      <w:marBottom w:val="0"/>
      <w:divBdr>
        <w:top w:val="none" w:sz="0" w:space="0" w:color="auto"/>
        <w:left w:val="none" w:sz="0" w:space="0" w:color="auto"/>
        <w:bottom w:val="none" w:sz="0" w:space="0" w:color="auto"/>
        <w:right w:val="none" w:sz="0" w:space="0" w:color="auto"/>
      </w:divBdr>
    </w:div>
    <w:div w:id="58827781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39093965">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55576719">
      <w:bodyDiv w:val="1"/>
      <w:marLeft w:val="0"/>
      <w:marRight w:val="0"/>
      <w:marTop w:val="0"/>
      <w:marBottom w:val="0"/>
      <w:divBdr>
        <w:top w:val="none" w:sz="0" w:space="0" w:color="auto"/>
        <w:left w:val="none" w:sz="0" w:space="0" w:color="auto"/>
        <w:bottom w:val="none" w:sz="0" w:space="0" w:color="auto"/>
        <w:right w:val="none" w:sz="0" w:space="0" w:color="auto"/>
      </w:divBdr>
    </w:div>
    <w:div w:id="1368873085">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23097964">
      <w:bodyDiv w:val="1"/>
      <w:marLeft w:val="0"/>
      <w:marRight w:val="0"/>
      <w:marTop w:val="0"/>
      <w:marBottom w:val="0"/>
      <w:divBdr>
        <w:top w:val="none" w:sz="0" w:space="0" w:color="auto"/>
        <w:left w:val="none" w:sz="0" w:space="0" w:color="auto"/>
        <w:bottom w:val="none" w:sz="0" w:space="0" w:color="auto"/>
        <w:right w:val="none" w:sz="0" w:space="0" w:color="auto"/>
      </w:divBdr>
    </w:div>
    <w:div w:id="1996301865">
      <w:bodyDiv w:val="1"/>
      <w:marLeft w:val="0"/>
      <w:marRight w:val="0"/>
      <w:marTop w:val="0"/>
      <w:marBottom w:val="0"/>
      <w:divBdr>
        <w:top w:val="none" w:sz="0" w:space="0" w:color="auto"/>
        <w:left w:val="none" w:sz="0" w:space="0" w:color="auto"/>
        <w:bottom w:val="none" w:sz="0" w:space="0" w:color="auto"/>
        <w:right w:val="none" w:sz="0" w:space="0" w:color="auto"/>
      </w:divBdr>
      <w:divsChild>
        <w:div w:id="437262803">
          <w:marLeft w:val="0"/>
          <w:marRight w:val="0"/>
          <w:marTop w:val="0"/>
          <w:marBottom w:val="0"/>
          <w:divBdr>
            <w:top w:val="none" w:sz="0" w:space="0" w:color="auto"/>
            <w:left w:val="none" w:sz="0" w:space="0" w:color="auto"/>
            <w:bottom w:val="none" w:sz="0" w:space="0" w:color="auto"/>
            <w:right w:val="none" w:sz="0" w:space="0" w:color="auto"/>
          </w:divBdr>
          <w:divsChild>
            <w:div w:id="1498688559">
              <w:marLeft w:val="0"/>
              <w:marRight w:val="0"/>
              <w:marTop w:val="0"/>
              <w:marBottom w:val="0"/>
              <w:divBdr>
                <w:top w:val="none" w:sz="0" w:space="0" w:color="auto"/>
                <w:left w:val="none" w:sz="0" w:space="0" w:color="auto"/>
                <w:bottom w:val="none" w:sz="0" w:space="0" w:color="auto"/>
                <w:right w:val="none" w:sz="0" w:space="0" w:color="auto"/>
              </w:divBdr>
              <w:divsChild>
                <w:div w:id="1148210791">
                  <w:marLeft w:val="0"/>
                  <w:marRight w:val="0"/>
                  <w:marTop w:val="0"/>
                  <w:marBottom w:val="0"/>
                  <w:divBdr>
                    <w:top w:val="none" w:sz="0" w:space="0" w:color="auto"/>
                    <w:left w:val="none" w:sz="0" w:space="0" w:color="auto"/>
                    <w:bottom w:val="none" w:sz="0" w:space="0" w:color="auto"/>
                    <w:right w:val="none" w:sz="0" w:space="0" w:color="auto"/>
                  </w:divBdr>
                  <w:divsChild>
                    <w:div w:id="2142262006">
                      <w:marLeft w:val="0"/>
                      <w:marRight w:val="0"/>
                      <w:marTop w:val="0"/>
                      <w:marBottom w:val="0"/>
                      <w:divBdr>
                        <w:top w:val="none" w:sz="0" w:space="0" w:color="auto"/>
                        <w:left w:val="none" w:sz="0" w:space="0" w:color="auto"/>
                        <w:bottom w:val="none" w:sz="0" w:space="0" w:color="auto"/>
                        <w:right w:val="none" w:sz="0" w:space="0" w:color="auto"/>
                      </w:divBdr>
                      <w:divsChild>
                        <w:div w:id="2097743082">
                          <w:marLeft w:val="0"/>
                          <w:marRight w:val="0"/>
                          <w:marTop w:val="0"/>
                          <w:marBottom w:val="0"/>
                          <w:divBdr>
                            <w:top w:val="none" w:sz="0" w:space="0" w:color="auto"/>
                            <w:left w:val="none" w:sz="0" w:space="0" w:color="auto"/>
                            <w:bottom w:val="none" w:sz="0" w:space="0" w:color="auto"/>
                            <w:right w:val="none" w:sz="0" w:space="0" w:color="auto"/>
                          </w:divBdr>
                          <w:divsChild>
                            <w:div w:id="1237088401">
                              <w:marLeft w:val="0"/>
                              <w:marRight w:val="300"/>
                              <w:marTop w:val="180"/>
                              <w:marBottom w:val="0"/>
                              <w:divBdr>
                                <w:top w:val="none" w:sz="0" w:space="0" w:color="auto"/>
                                <w:left w:val="none" w:sz="0" w:space="0" w:color="auto"/>
                                <w:bottom w:val="none" w:sz="0" w:space="0" w:color="auto"/>
                                <w:right w:val="none" w:sz="0" w:space="0" w:color="auto"/>
                              </w:divBdr>
                              <w:divsChild>
                                <w:div w:id="116924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493262">
          <w:marLeft w:val="0"/>
          <w:marRight w:val="0"/>
          <w:marTop w:val="0"/>
          <w:marBottom w:val="0"/>
          <w:divBdr>
            <w:top w:val="none" w:sz="0" w:space="0" w:color="auto"/>
            <w:left w:val="none" w:sz="0" w:space="0" w:color="auto"/>
            <w:bottom w:val="none" w:sz="0" w:space="0" w:color="auto"/>
            <w:right w:val="none" w:sz="0" w:space="0" w:color="auto"/>
          </w:divBdr>
          <w:divsChild>
            <w:div w:id="2119718721">
              <w:marLeft w:val="0"/>
              <w:marRight w:val="0"/>
              <w:marTop w:val="0"/>
              <w:marBottom w:val="0"/>
              <w:divBdr>
                <w:top w:val="none" w:sz="0" w:space="0" w:color="auto"/>
                <w:left w:val="none" w:sz="0" w:space="0" w:color="auto"/>
                <w:bottom w:val="none" w:sz="0" w:space="0" w:color="auto"/>
                <w:right w:val="none" w:sz="0" w:space="0" w:color="auto"/>
              </w:divBdr>
              <w:divsChild>
                <w:div w:id="1308314315">
                  <w:marLeft w:val="0"/>
                  <w:marRight w:val="0"/>
                  <w:marTop w:val="0"/>
                  <w:marBottom w:val="0"/>
                  <w:divBdr>
                    <w:top w:val="none" w:sz="0" w:space="0" w:color="auto"/>
                    <w:left w:val="none" w:sz="0" w:space="0" w:color="auto"/>
                    <w:bottom w:val="none" w:sz="0" w:space="0" w:color="auto"/>
                    <w:right w:val="none" w:sz="0" w:space="0" w:color="auto"/>
                  </w:divBdr>
                  <w:divsChild>
                    <w:div w:id="446314345">
                      <w:marLeft w:val="0"/>
                      <w:marRight w:val="0"/>
                      <w:marTop w:val="0"/>
                      <w:marBottom w:val="0"/>
                      <w:divBdr>
                        <w:top w:val="none" w:sz="0" w:space="0" w:color="auto"/>
                        <w:left w:val="none" w:sz="0" w:space="0" w:color="auto"/>
                        <w:bottom w:val="none" w:sz="0" w:space="0" w:color="auto"/>
                        <w:right w:val="none" w:sz="0" w:space="0" w:color="auto"/>
                      </w:divBdr>
                      <w:divsChild>
                        <w:div w:id="120089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7992078">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pacenews.com/divining-what-the-stars-hold-in-store-for-broadband-megaconstella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F2282C-F67B-42F0-AFCA-377CF28CEC32}">
  <ds:schemaRefs>
    <ds:schemaRef ds:uri="http://schemas.openxmlformats.org/officeDocument/2006/bibliography"/>
  </ds:schemaRefs>
</ds:datastoreItem>
</file>

<file path=customXml/itemProps2.xml><?xml version="1.0" encoding="utf-8"?>
<ds:datastoreItem xmlns:ds="http://schemas.openxmlformats.org/officeDocument/2006/customXml" ds:itemID="{F9D17B4A-2058-4B09-856A-769978908F93}"/>
</file>

<file path=customXml/itemProps3.xml><?xml version="1.0" encoding="utf-8"?>
<ds:datastoreItem xmlns:ds="http://schemas.openxmlformats.org/officeDocument/2006/customXml" ds:itemID="{E1E21075-6CAD-4787-91B0-0A461B4BAE8C}"/>
</file>

<file path=docProps/app.xml><?xml version="1.0" encoding="utf-8"?>
<Properties xmlns="http://schemas.openxmlformats.org/officeDocument/2006/extended-properties" xmlns:vt="http://schemas.openxmlformats.org/officeDocument/2006/docPropsVTypes">
  <Template>Normal.dotm</Template>
  <TotalTime>412</TotalTime>
  <Pages>8</Pages>
  <Words>1358</Words>
  <Characters>7471</Characters>
  <Application>Microsoft Office Word</Application>
  <DocSecurity>0</DocSecurity>
  <Lines>62</Lines>
  <Paragraphs>17</Paragraphs>
  <ScaleCrop>false</ScaleCrop>
  <HeadingPairs>
    <vt:vector size="6" baseType="variant">
      <vt:variant>
        <vt:lpstr>Titre</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Grizli777</Company>
  <LinksUpToDate>false</LinksUpToDate>
  <CharactersWithSpaces>8812</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Jean-Francois Coutu</cp:lastModifiedBy>
  <cp:revision>7</cp:revision>
  <cp:lastPrinted>2017-03-26T19:38:00Z</cp:lastPrinted>
  <dcterms:created xsi:type="dcterms:W3CDTF">2019-10-09T14:31:00Z</dcterms:created>
  <dcterms:modified xsi:type="dcterms:W3CDTF">2022-10-03T18:12:00Z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fb733f-faef-464c-9b6d-731b56f94973_Enabled">
    <vt:lpwstr>true</vt:lpwstr>
  </property>
  <property fmtid="{D5CDD505-2E9C-101B-9397-08002B2CF9AE}" pid="3" name="MSIP_Label_1bfb733f-faef-464c-9b6d-731b56f94973_SetDate">
    <vt:lpwstr>2022-10-03T18:10:47Z</vt:lpwstr>
  </property>
  <property fmtid="{D5CDD505-2E9C-101B-9397-08002B2CF9AE}" pid="4" name="MSIP_Label_1bfb733f-faef-464c-9b6d-731b56f94973_Method">
    <vt:lpwstr>Standard</vt:lpwstr>
  </property>
  <property fmtid="{D5CDD505-2E9C-101B-9397-08002B2CF9AE}" pid="5" name="MSIP_Label_1bfb733f-faef-464c-9b6d-731b56f94973_Name">
    <vt:lpwstr>Unclass - Non-Classifié</vt:lpwstr>
  </property>
  <property fmtid="{D5CDD505-2E9C-101B-9397-08002B2CF9AE}" pid="6" name="MSIP_Label_1bfb733f-faef-464c-9b6d-731b56f94973_SiteId">
    <vt:lpwstr>1594fdae-a1d9-4405-915d-011467234338</vt:lpwstr>
  </property>
  <property fmtid="{D5CDD505-2E9C-101B-9397-08002B2CF9AE}" pid="7" name="MSIP_Label_1bfb733f-faef-464c-9b6d-731b56f94973_ActionId">
    <vt:lpwstr>54ef7752-b448-4a10-8781-0000d74cfa69</vt:lpwstr>
  </property>
</Properties>
</file>